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1B471" w14:textId="7ABAAD94" w:rsidR="005C28FF" w:rsidRDefault="005C28FF" w:rsidP="005C28FF">
      <w:pPr>
        <w:tabs>
          <w:tab w:val="center" w:pos="4536"/>
          <w:tab w:val="right" w:pos="9072"/>
        </w:tabs>
      </w:pPr>
      <w:r>
        <w:t xml:space="preserve">Príloha č. </w:t>
      </w:r>
      <w:r w:rsidRPr="006420F7">
        <w:rPr>
          <w:b/>
          <w:rPrChange w:id="0" w:author="Autor">
            <w:rPr/>
          </w:rPrChange>
        </w:rPr>
        <w:t>4</w:t>
      </w:r>
      <w:r>
        <w:t xml:space="preserve"> r</w:t>
      </w:r>
      <w:r>
        <w:rPr>
          <w:szCs w:val="20"/>
        </w:rPr>
        <w:t xml:space="preserve">ozhodnutia o schválení žiadosti o poskytnutie nenávratného finančného príspevku </w:t>
      </w:r>
      <w:r>
        <w:t xml:space="preserve">– pre zákazky vyhlásené podľa zákona </w:t>
      </w:r>
      <w:ins w:id="1" w:author="Autor">
        <w:r w:rsidR="00236B90">
          <w:br/>
        </w:r>
      </w:ins>
      <w:r>
        <w:t xml:space="preserve">č. 343/2015 Z. z. </w:t>
      </w:r>
      <w:r>
        <w:rPr>
          <w:lang w:eastAsia="en-US"/>
        </w:rPr>
        <w:t xml:space="preserve">o verejnom obstarávaní </w:t>
      </w:r>
      <w:r>
        <w:t xml:space="preserve">a o zmene a doplnení niektorých zákonov v znení neskorších predpisov * </w:t>
      </w:r>
    </w:p>
    <w:p w14:paraId="3ED3F9A4" w14:textId="62C20504" w:rsidR="005C28FF" w:rsidRDefault="005C28FF" w:rsidP="005C28FF">
      <w:pPr>
        <w:spacing w:before="240" w:after="240"/>
        <w:jc w:val="both"/>
        <w:rPr>
          <w:sz w:val="22"/>
          <w:szCs w:val="22"/>
          <w:lang w:eastAsia="cs-CZ"/>
        </w:rPr>
      </w:pPr>
      <w:r>
        <w:rPr>
          <w:sz w:val="22"/>
          <w:szCs w:val="22"/>
          <w:lang w:eastAsia="cs-CZ"/>
        </w:rPr>
        <w:t xml:space="preserve">* príloha č. </w:t>
      </w:r>
      <w:r w:rsidRPr="006420F7">
        <w:rPr>
          <w:b/>
          <w:sz w:val="22"/>
          <w:rPrChange w:id="2" w:author="Autor">
            <w:rPr>
              <w:sz w:val="22"/>
            </w:rPr>
          </w:rPrChange>
        </w:rPr>
        <w:t>4</w:t>
      </w:r>
      <w:r>
        <w:rPr>
          <w:sz w:val="22"/>
          <w:szCs w:val="22"/>
          <w:lang w:eastAsia="cs-CZ"/>
        </w:rPr>
        <w:t xml:space="preserve"> sa primerane použije aj pre postup určovania finančných opráv pre zákazky vyhlásené podľa</w:t>
      </w:r>
      <w:r w:rsidRPr="00B24829">
        <w:rPr>
          <w:sz w:val="22"/>
          <w:szCs w:val="22"/>
          <w:lang w:eastAsia="cs-CZ"/>
        </w:rPr>
        <w:t xml:space="preserve"> </w:t>
      </w:r>
      <w:r w:rsidR="00C45AE2">
        <w:rPr>
          <w:sz w:val="22"/>
          <w:szCs w:val="22"/>
          <w:lang w:eastAsia="cs-CZ"/>
        </w:rPr>
        <w:t>Z</w:t>
      </w:r>
      <w:r w:rsidRPr="00B24829">
        <w:rPr>
          <w:sz w:val="22"/>
          <w:szCs w:val="22"/>
          <w:lang w:eastAsia="cs-CZ"/>
        </w:rPr>
        <w:t xml:space="preserve">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w:t>
      </w:r>
      <w:r w:rsidR="00C45AE2">
        <w:rPr>
          <w:sz w:val="22"/>
          <w:szCs w:val="22"/>
          <w:lang w:eastAsia="cs-CZ"/>
        </w:rPr>
        <w:t>aj</w:t>
      </w:r>
      <w:r>
        <w:rPr>
          <w:sz w:val="22"/>
          <w:szCs w:val="22"/>
          <w:lang w:eastAsia="cs-CZ"/>
        </w:rPr>
        <w:t xml:space="preserve"> „zákon o VO“</w:t>
      </w:r>
      <w:r w:rsidR="00C45AE2">
        <w:rPr>
          <w:sz w:val="22"/>
          <w:szCs w:val="22"/>
          <w:lang w:eastAsia="cs-CZ"/>
        </w:rPr>
        <w:t xml:space="preserve"> alebo „ZVO“</w:t>
      </w:r>
      <w:r>
        <w:rPr>
          <w:sz w:val="22"/>
          <w:szCs w:val="22"/>
          <w:lang w:eastAsia="cs-CZ"/>
        </w:rPr>
        <w:t>)</w:t>
      </w:r>
      <w:r w:rsidR="00C45AE2">
        <w:rPr>
          <w:sz w:val="22"/>
          <w:szCs w:val="22"/>
          <w:lang w:eastAsia="cs-CZ"/>
        </w:rPr>
        <w:t xml:space="preserve">, ak je to pre prijímateľa výhodnejšie </w:t>
      </w:r>
      <w:r>
        <w:rPr>
          <w:sz w:val="22"/>
          <w:szCs w:val="22"/>
          <w:lang w:eastAsia="cs-CZ"/>
        </w:rPr>
        <w:t xml:space="preserve"> a zákazky, na ktoré sa nevzťahuje pôsobnosť ZVO</w:t>
      </w:r>
    </w:p>
    <w:p w14:paraId="651CD0F5" w14:textId="77777777" w:rsidR="005C28FF" w:rsidRDefault="005C28FF" w:rsidP="005C28FF">
      <w:pPr>
        <w:spacing w:before="240" w:after="240"/>
        <w:jc w:val="both"/>
        <w:rPr>
          <w:sz w:val="22"/>
          <w:szCs w:val="22"/>
          <w:lang w:eastAsia="cs-CZ"/>
        </w:rPr>
      </w:pPr>
      <w:r>
        <w:rPr>
          <w:sz w:val="22"/>
          <w:szCs w:val="22"/>
          <w:lang w:eastAsia="cs-CZ"/>
        </w:rPr>
        <w:t>Táto Príloha Rozhodnutia o schválení žiadosti o poskytnutie nenávratného finančného príspevku slúži na u</w:t>
      </w:r>
      <w:r w:rsidRPr="007C3E78">
        <w:rPr>
          <w:sz w:val="22"/>
          <w:szCs w:val="22"/>
          <w:lang w:eastAsia="cs-CZ"/>
        </w:rPr>
        <w:t>rčovanie výšky vrátenia poskytnutého príspevku alebo jeho časti</w:t>
      </w:r>
      <w:r>
        <w:rPr>
          <w:sz w:val="22"/>
          <w:szCs w:val="22"/>
          <w:lang w:eastAsia="cs-CZ"/>
        </w:rPr>
        <w:t xml:space="preserve"> (ex post finančné opravy), alebo ex </w:t>
      </w:r>
      <w:proofErr w:type="spellStart"/>
      <w:r>
        <w:rPr>
          <w:sz w:val="22"/>
          <w:szCs w:val="22"/>
          <w:lang w:eastAsia="cs-CZ"/>
        </w:rPr>
        <w:t>ante</w:t>
      </w:r>
      <w:proofErr w:type="spellEnd"/>
      <w:r>
        <w:rPr>
          <w:sz w:val="22"/>
          <w:szCs w:val="22"/>
          <w:lang w:eastAsia="cs-CZ"/>
        </w:rPr>
        <w:t xml:space="preserve"> finančné opravy</w:t>
      </w:r>
      <w:r w:rsidRPr="007C3E78">
        <w:rPr>
          <w:sz w:val="22"/>
          <w:szCs w:val="22"/>
          <w:lang w:eastAsia="cs-CZ"/>
        </w:rPr>
        <w:t xml:space="preserve"> v nadväznosti na zistené porušenie pravidiel a postupov verejného obstarávania v zmysle</w:t>
      </w:r>
      <w:r>
        <w:rPr>
          <w:sz w:val="22"/>
          <w:szCs w:val="22"/>
          <w:lang w:eastAsia="cs-CZ"/>
        </w:rPr>
        <w:t xml:space="preserve"> ZVO</w:t>
      </w:r>
      <w:r w:rsidRPr="007C3E78">
        <w:rPr>
          <w:sz w:val="22"/>
          <w:szCs w:val="22"/>
          <w:lang w:eastAsia="cs-CZ"/>
        </w:rPr>
        <w:t xml:space="preserve">. </w:t>
      </w:r>
      <w:r w:rsidRPr="00A05EC4">
        <w:rPr>
          <w:sz w:val="22"/>
          <w:szCs w:val="22"/>
          <w:lang w:eastAsia="cs-CZ"/>
        </w:rPr>
        <w:t xml:space="preserve">Všetky percentuálne sadzby sa týkajú prípadov, keď konkrétne porušenie </w:t>
      </w:r>
      <w:r w:rsidRPr="001D238C">
        <w:rPr>
          <w:b/>
          <w:sz w:val="22"/>
          <w:szCs w:val="22"/>
          <w:lang w:eastAsia="cs-CZ"/>
        </w:rPr>
        <w:t>malo alebo mohlo mať vplyv na výsledok VO</w:t>
      </w:r>
      <w:r>
        <w:rPr>
          <w:b/>
          <w:sz w:val="22"/>
          <w:szCs w:val="22"/>
          <w:lang w:eastAsia="cs-CZ"/>
        </w:rPr>
        <w:t>/obstarávania</w:t>
      </w:r>
      <w:r w:rsidRPr="00A05EC4">
        <w:rPr>
          <w:sz w:val="22"/>
          <w:szCs w:val="22"/>
          <w:lang w:eastAsia="cs-CZ"/>
        </w:rPr>
        <w:t xml:space="preserve">. </w:t>
      </w:r>
    </w:p>
    <w:p w14:paraId="1D8932AE" w14:textId="6B6901C6" w:rsidR="005C28FF" w:rsidRDefault="005C28FF" w:rsidP="005C28FF">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w:t>
      </w:r>
      <w:r w:rsidRPr="006420F7">
        <w:rPr>
          <w:b/>
          <w:sz w:val="22"/>
          <w:rPrChange w:id="3" w:author="Autor">
            <w:rPr>
              <w:sz w:val="22"/>
            </w:rPr>
          </w:rPrChange>
        </w:rPr>
        <w:t>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w:t>
      </w:r>
      <w:r w:rsidRPr="006420F7">
        <w:rPr>
          <w:b/>
          <w:sz w:val="22"/>
          <w:rPrChange w:id="4" w:author="Autor">
            <w:rPr>
              <w:sz w:val="22"/>
            </w:rPr>
          </w:rPrChange>
        </w:rPr>
        <w:t>4</w:t>
      </w:r>
      <w:r>
        <w:rPr>
          <w:sz w:val="22"/>
          <w:szCs w:val="22"/>
          <w:lang w:eastAsia="cs-CZ"/>
        </w:rPr>
        <w:t xml:space="preserve"> Rozhodnutia o schválení žiadosti o poskytnutie nenávratného finančného príspevku</w:t>
      </w:r>
      <w:r w:rsidRPr="00115735">
        <w:rPr>
          <w:sz w:val="22"/>
          <w:szCs w:val="22"/>
          <w:lang w:eastAsia="cs-CZ"/>
        </w:rPr>
        <w:t xml:space="preserve">;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w:t>
      </w:r>
      <w:ins w:id="5" w:author="Autor">
        <w:r w:rsidR="00236B90">
          <w:rPr>
            <w:sz w:val="22"/>
            <w:szCs w:val="22"/>
            <w:lang w:eastAsia="cs-CZ"/>
          </w:rPr>
          <w:br/>
        </w:r>
      </w:ins>
      <w:r w:rsidRPr="00115735">
        <w:rPr>
          <w:sz w:val="22"/>
          <w:szCs w:val="22"/>
          <w:lang w:eastAsia="cs-CZ"/>
        </w:rPr>
        <w:t>a p</w:t>
      </w:r>
      <w:r>
        <w:rPr>
          <w:sz w:val="22"/>
          <w:szCs w:val="22"/>
          <w:lang w:eastAsia="cs-CZ"/>
        </w:rPr>
        <w:t xml:space="preserve">roporcionality postupuje podľa prílohy č. </w:t>
      </w:r>
      <w:r w:rsidRPr="006420F7">
        <w:rPr>
          <w:b/>
          <w:sz w:val="22"/>
          <w:rPrChange w:id="6" w:author="Autor">
            <w:rPr>
              <w:sz w:val="22"/>
            </w:rPr>
          </w:rPrChange>
        </w:rPr>
        <w:t>4</w:t>
      </w:r>
      <w:r>
        <w:rPr>
          <w:sz w:val="22"/>
          <w:szCs w:val="22"/>
          <w:lang w:eastAsia="cs-CZ"/>
        </w:rPr>
        <w:t xml:space="preserve"> Rozhodnutia o schválení žiadosti o poskytnutie nenávratného finančného príspevku, pričom zistenie bude </w:t>
      </w:r>
      <w:r w:rsidRPr="005124D4">
        <w:rPr>
          <w:sz w:val="22"/>
          <w:szCs w:val="22"/>
          <w:lang w:eastAsia="cs-CZ"/>
        </w:rPr>
        <w:t xml:space="preserve">priradené k obsahovo najbližšiemu porušeniu a na základe tohto zaradenia bude určená </w:t>
      </w:r>
      <w:r>
        <w:rPr>
          <w:sz w:val="22"/>
          <w:szCs w:val="22"/>
          <w:lang w:eastAsia="cs-CZ"/>
        </w:rPr>
        <w:t xml:space="preserve">príslušná </w:t>
      </w:r>
      <w:r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Change w:id="7">
          <w:tblGrid>
            <w:gridCol w:w="675"/>
            <w:gridCol w:w="3720"/>
            <w:gridCol w:w="7087"/>
            <w:gridCol w:w="2552"/>
          </w:tblGrid>
        </w:tblGridChange>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6C99D3C9" w:rsidR="00CB1F85" w:rsidRPr="00AB2DF3" w:rsidRDefault="00CB1F85" w:rsidP="00E06F79">
            <w:pPr>
              <w:jc w:val="both"/>
              <w:rPr>
                <w:sz w:val="22"/>
                <w:szCs w:val="22"/>
                <w:lang w:eastAsia="cs-CZ"/>
              </w:rPr>
            </w:pPr>
            <w:r w:rsidRPr="00AB2DF3">
              <w:rPr>
                <w:sz w:val="22"/>
                <w:szCs w:val="22"/>
                <w:lang w:eastAsia="cs-CZ"/>
              </w:rPr>
              <w:t xml:space="preserve">Verejný obstarávateľ neposlal výzvu na predkladanie ponúk na zverejnenie </w:t>
            </w:r>
            <w:ins w:id="8" w:author="Autor">
              <w:r w:rsidR="00236B90">
                <w:rPr>
                  <w:sz w:val="22"/>
                  <w:szCs w:val="22"/>
                  <w:lang w:eastAsia="cs-CZ"/>
                </w:rPr>
                <w:br/>
              </w:r>
            </w:ins>
            <w:r w:rsidRPr="00AB2DF3">
              <w:rPr>
                <w:sz w:val="22"/>
                <w:szCs w:val="22"/>
                <w:lang w:eastAsia="cs-CZ"/>
              </w:rPr>
              <w:t xml:space="preserve">do vestníka ÚVO v prípade </w:t>
            </w:r>
            <w:r w:rsidR="00C45AE2">
              <w:rPr>
                <w:sz w:val="22"/>
                <w:szCs w:val="22"/>
                <w:lang w:eastAsia="cs-CZ"/>
              </w:rPr>
              <w:t xml:space="preserve">bežného postupu pre </w:t>
            </w:r>
            <w:r w:rsidRPr="00AB2DF3">
              <w:rPr>
                <w:sz w:val="22"/>
                <w:szCs w:val="22"/>
                <w:lang w:eastAsia="cs-CZ"/>
              </w:rPr>
              <w:t>podlimitn</w:t>
            </w:r>
            <w:r w:rsidR="00C45AE2">
              <w:rPr>
                <w:sz w:val="22"/>
                <w:szCs w:val="22"/>
                <w:lang w:eastAsia="cs-CZ"/>
              </w:rPr>
              <w:t>é</w:t>
            </w:r>
            <w:r w:rsidRPr="00AB2DF3">
              <w:rPr>
                <w:sz w:val="22"/>
                <w:szCs w:val="22"/>
                <w:lang w:eastAsia="cs-CZ"/>
              </w:rPr>
              <w:t xml:space="preserve"> zákazky.</w:t>
            </w:r>
          </w:p>
          <w:p w14:paraId="625302E7" w14:textId="77777777" w:rsidR="00CB1F85" w:rsidRPr="00AB2DF3" w:rsidRDefault="00CB1F85" w:rsidP="00E06F79">
            <w:pPr>
              <w:jc w:val="both"/>
              <w:rPr>
                <w:sz w:val="22"/>
                <w:szCs w:val="22"/>
                <w:lang w:eastAsia="cs-CZ"/>
              </w:rPr>
            </w:pPr>
          </w:p>
          <w:p w14:paraId="25A3507B" w14:textId="5E14F5C4"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sidR="00C45AE2">
              <w:rPr>
                <w:sz w:val="22"/>
                <w:szCs w:val="22"/>
                <w:lang w:eastAsia="cs-CZ"/>
              </w:rPr>
              <w:t>5</w:t>
            </w:r>
            <w:r w:rsidRPr="00D65B46">
              <w:rPr>
                <w:sz w:val="22"/>
                <w:szCs w:val="22"/>
                <w:lang w:eastAsia="cs-CZ"/>
              </w:rPr>
              <w:t xml:space="preserve"> ZVO, uzavretie zmluvy priamym rokovacím konaním podľa § 81 ZVO bez splnenia podmienok na jeho použitie</w:t>
            </w:r>
            <w:r>
              <w:rPr>
                <w:sz w:val="22"/>
                <w:szCs w:val="22"/>
                <w:lang w:eastAsia="cs-CZ"/>
              </w:rPr>
              <w:t>.</w:t>
            </w:r>
            <w:r w:rsidR="000837A2">
              <w:t xml:space="preserve"> , </w:t>
            </w:r>
            <w:r w:rsidR="000837A2" w:rsidRPr="00671343">
              <w:rPr>
                <w:sz w:val="22"/>
                <w:szCs w:val="22"/>
                <w:lang w:eastAsia="cs-CZ"/>
              </w:rPr>
              <w:t>nesprávne zaraden</w:t>
            </w:r>
            <w:r w:rsidR="000837A2">
              <w:rPr>
                <w:sz w:val="22"/>
                <w:szCs w:val="22"/>
                <w:lang w:eastAsia="cs-CZ"/>
              </w:rPr>
              <w:t>ie zákazky</w:t>
            </w:r>
            <w:r w:rsidR="000837A2" w:rsidRPr="00671343">
              <w:rPr>
                <w:sz w:val="22"/>
                <w:szCs w:val="22"/>
                <w:lang w:eastAsia="cs-CZ"/>
              </w:rPr>
              <w:t xml:space="preserve"> do prílohy č. 1</w:t>
            </w:r>
            <w:r w:rsidR="000837A2">
              <w:rPr>
                <w:sz w:val="22"/>
                <w:szCs w:val="22"/>
                <w:lang w:eastAsia="cs-CZ"/>
              </w:rPr>
              <w:t xml:space="preserve"> k ZVO a uplatnenie postupu zadávania zákazky s nízkou hodnotou</w:t>
            </w:r>
            <w:r w:rsidR="00C45AE2">
              <w:rPr>
                <w:sz w:val="22"/>
                <w:szCs w:val="22"/>
                <w:lang w:eastAsia="cs-CZ"/>
              </w:rPr>
              <w:t xml:space="preserve"> alebo podlimitnej zákazky</w:t>
            </w:r>
            <w:r w:rsidR="000837A2">
              <w:rPr>
                <w:sz w:val="22"/>
                <w:szCs w:val="22"/>
                <w:lang w:eastAsia="cs-CZ"/>
              </w:rPr>
              <w:t>, pričom</w:t>
            </w:r>
            <w:r w:rsidR="000837A2" w:rsidRPr="00671343">
              <w:rPr>
                <w:sz w:val="22"/>
                <w:szCs w:val="22"/>
                <w:lang w:eastAsia="cs-CZ"/>
              </w:rPr>
              <w:t xml:space="preserve"> mal</w:t>
            </w:r>
            <w:r w:rsidR="000837A2">
              <w:rPr>
                <w:sz w:val="22"/>
                <w:szCs w:val="22"/>
                <w:lang w:eastAsia="cs-CZ"/>
              </w:rPr>
              <w:t xml:space="preserve"> byť použitý postup</w:t>
            </w:r>
            <w:r w:rsidR="000837A2" w:rsidRPr="00671343">
              <w:rPr>
                <w:sz w:val="22"/>
                <w:szCs w:val="22"/>
                <w:lang w:eastAsia="cs-CZ"/>
              </w:rPr>
              <w:t xml:space="preserve"> </w:t>
            </w:r>
            <w:r w:rsidR="000837A2">
              <w:rPr>
                <w:sz w:val="22"/>
                <w:szCs w:val="22"/>
                <w:lang w:eastAsia="cs-CZ"/>
              </w:rPr>
              <w:t>pre</w:t>
            </w:r>
            <w:r w:rsidR="000837A2" w:rsidRPr="00671343">
              <w:rPr>
                <w:sz w:val="22"/>
                <w:szCs w:val="22"/>
                <w:lang w:eastAsia="cs-CZ"/>
              </w:rPr>
              <w:t xml:space="preserve"> nadlimitnú </w:t>
            </w:r>
            <w:r w:rsidR="00C45AE2">
              <w:rPr>
                <w:sz w:val="22"/>
                <w:szCs w:val="22"/>
                <w:lang w:eastAsia="cs-CZ"/>
              </w:rPr>
              <w:t xml:space="preserve">zákazku </w:t>
            </w:r>
            <w:r w:rsidR="000837A2">
              <w:rPr>
                <w:sz w:val="22"/>
                <w:szCs w:val="22"/>
                <w:lang w:eastAsia="cs-CZ"/>
              </w:rPr>
              <w:t xml:space="preserve">a zároveň </w:t>
            </w:r>
            <w:r w:rsidR="000837A2" w:rsidRPr="009F1C72">
              <w:rPr>
                <w:sz w:val="22"/>
                <w:szCs w:val="22"/>
                <w:lang w:eastAsia="cs-CZ"/>
              </w:rPr>
              <w:t>zákazka nebola zverejnená na webovom sídle prijímateľa a informácia o zverejnení nebola</w:t>
            </w:r>
            <w:r w:rsidR="00C45AE2">
              <w:rPr>
                <w:sz w:val="22"/>
                <w:szCs w:val="22"/>
                <w:lang w:eastAsia="cs-CZ"/>
              </w:rPr>
              <w:t xml:space="preserve"> zverejnená cez funkcionalitu elektronickej platformy</w:t>
            </w:r>
            <w:r w:rsidR="000837A2">
              <w:rPr>
                <w:sz w:val="22"/>
                <w:szCs w:val="22"/>
                <w:lang w:eastAsia="cs-CZ"/>
              </w:rPr>
              <w:t>.</w:t>
            </w:r>
          </w:p>
          <w:p w14:paraId="05533C21" w14:textId="1D0251D4" w:rsidR="00CB1F85" w:rsidRDefault="00CB1F85" w:rsidP="00E06F79">
            <w:pPr>
              <w:jc w:val="both"/>
              <w:rPr>
                <w:sz w:val="22"/>
                <w:szCs w:val="22"/>
                <w:lang w:eastAsia="cs-CZ"/>
              </w:rPr>
            </w:pPr>
          </w:p>
          <w:p w14:paraId="7D0A01F6" w14:textId="4B7DC1D6" w:rsidR="00C45AE2" w:rsidRDefault="00C45AE2" w:rsidP="00E06F79">
            <w:pPr>
              <w:jc w:val="both"/>
              <w:rPr>
                <w:sz w:val="22"/>
                <w:szCs w:val="22"/>
                <w:lang w:eastAsia="cs-CZ"/>
              </w:rPr>
            </w:pPr>
            <w:r w:rsidRPr="00220949">
              <w:rPr>
                <w:sz w:val="22"/>
                <w:szCs w:val="22"/>
                <w:lang w:eastAsia="cs-CZ"/>
              </w:rPr>
              <w:t>Výzva na predkladanie ponúk k zákazke s nízkou hodnotou vyššieho rozsahu</w:t>
            </w:r>
            <w:r>
              <w:rPr>
                <w:sz w:val="22"/>
                <w:szCs w:val="22"/>
                <w:lang w:eastAsia="cs-CZ"/>
              </w:rPr>
              <w:t xml:space="preserve"> od 70 000 eur bez DPH v prípade tovarov a služieb, od 180 000 eur bez DPH v prípade stavebných prác a od 260 000 eur bez DPH v prípade služieb podľa prílohy č. 1 k ZVO (ďalej len „zákazky s nízkou hodnotou vyššieho rozsahu“)</w:t>
            </w:r>
            <w:r w:rsidRPr="00220949">
              <w:rPr>
                <w:sz w:val="22"/>
                <w:szCs w:val="22"/>
                <w:lang w:eastAsia="cs-CZ"/>
              </w:rPr>
              <w:t>, ktorá bola vyhlásená od 31.</w:t>
            </w:r>
            <w:del w:id="9" w:author="Autor">
              <w:r w:rsidRPr="00220949">
                <w:rPr>
                  <w:sz w:val="22"/>
                  <w:szCs w:val="22"/>
                  <w:lang w:eastAsia="cs-CZ"/>
                </w:rPr>
                <w:delText>3.</w:delText>
              </w:r>
            </w:del>
            <w:ins w:id="10" w:author="Autor">
              <w:r w:rsidR="00236B90">
                <w:rPr>
                  <w:sz w:val="22"/>
                  <w:szCs w:val="22"/>
                  <w:lang w:eastAsia="cs-CZ"/>
                </w:rPr>
                <w:t xml:space="preserve"> 0</w:t>
              </w:r>
              <w:r w:rsidRPr="00220949">
                <w:rPr>
                  <w:sz w:val="22"/>
                  <w:szCs w:val="22"/>
                  <w:lang w:eastAsia="cs-CZ"/>
                </w:rPr>
                <w:t>3.</w:t>
              </w:r>
              <w:r w:rsidR="00236B90">
                <w:rPr>
                  <w:sz w:val="22"/>
                  <w:szCs w:val="22"/>
                  <w:lang w:eastAsia="cs-CZ"/>
                </w:rPr>
                <w:t xml:space="preserve"> </w:t>
              </w:r>
            </w:ins>
            <w:r w:rsidRPr="00220949">
              <w:rPr>
                <w:sz w:val="22"/>
                <w:szCs w:val="22"/>
                <w:lang w:eastAsia="cs-CZ"/>
              </w:rPr>
              <w:t>2022, nebola zverejnená prostredníctvom funkcionality elektronickej platformy vo vestníku ÚVO.</w:t>
            </w:r>
          </w:p>
          <w:p w14:paraId="5780DC24" w14:textId="77777777" w:rsidR="00C45AE2" w:rsidRDefault="00C45AE2" w:rsidP="00E06F79">
            <w:pPr>
              <w:jc w:val="both"/>
              <w:rPr>
                <w:sz w:val="22"/>
                <w:szCs w:val="22"/>
                <w:lang w:eastAsia="cs-CZ"/>
              </w:rPr>
            </w:pPr>
          </w:p>
          <w:p w14:paraId="65366F5D" w14:textId="652543C8"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r w:rsidR="00C45AE2">
              <w:rPr>
                <w:sz w:val="22"/>
                <w:szCs w:val="22"/>
                <w:lang w:eastAsia="cs-CZ"/>
              </w:rPr>
              <w:t xml:space="preserve"> a mala byť zverejnená</w:t>
            </w:r>
            <w:r>
              <w:rPr>
                <w:sz w:val="22"/>
                <w:szCs w:val="22"/>
                <w:lang w:eastAsia="cs-CZ"/>
              </w:rPr>
              <w:t>.</w:t>
            </w:r>
          </w:p>
        </w:tc>
        <w:tc>
          <w:tcPr>
            <w:tcW w:w="2552" w:type="dxa"/>
            <w:shd w:val="clear" w:color="auto" w:fill="auto"/>
          </w:tcPr>
          <w:p w14:paraId="745B3785" w14:textId="3281FF37" w:rsidR="00CB1F85" w:rsidRPr="00AB2DF3" w:rsidRDefault="00CB1F85" w:rsidP="006420F7">
            <w:pPr>
              <w:jc w:val="center"/>
              <w:rPr>
                <w:sz w:val="22"/>
                <w:szCs w:val="22"/>
                <w:lang w:eastAsia="cs-CZ"/>
              </w:rPr>
              <w:pPrChange w:id="11" w:author="Autor">
                <w:pPr>
                  <w:jc w:val="both"/>
                </w:pPr>
              </w:pPrChange>
            </w:pPr>
            <w:r w:rsidRPr="00AB2DF3">
              <w:rPr>
                <w:sz w:val="22"/>
                <w:szCs w:val="22"/>
                <w:lang w:eastAsia="cs-CZ"/>
              </w:rPr>
              <w:t>100 %</w:t>
            </w:r>
            <w:del w:id="12" w:author="Autor">
              <w:r>
                <w:rPr>
                  <w:sz w:val="22"/>
                  <w:szCs w:val="22"/>
                  <w:lang w:eastAsia="cs-CZ"/>
                </w:rPr>
                <w:delText xml:space="preserve"> </w:delText>
              </w:r>
            </w:del>
          </w:p>
          <w:p w14:paraId="6A6DE95E" w14:textId="77777777" w:rsidR="00CB1F85" w:rsidRPr="00AB2DF3" w:rsidRDefault="00CB1F85" w:rsidP="006420F7">
            <w:pPr>
              <w:jc w:val="center"/>
              <w:rPr>
                <w:sz w:val="22"/>
                <w:szCs w:val="22"/>
                <w:lang w:eastAsia="cs-CZ"/>
              </w:rPr>
              <w:pPrChange w:id="13" w:author="Autor">
                <w:pPr>
                  <w:jc w:val="both"/>
                </w:pPr>
              </w:pPrChange>
            </w:pPr>
          </w:p>
        </w:tc>
      </w:tr>
      <w:tr w:rsidR="00CB1F85" w:rsidRPr="00AB2DF3" w14:paraId="0D48196F"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76"/>
          <w:trPrChange w:id="15" w:author="Autor">
            <w:trPr>
              <w:trHeight w:val="2528"/>
            </w:trPr>
          </w:trPrChange>
        </w:trPr>
        <w:tc>
          <w:tcPr>
            <w:tcW w:w="675" w:type="dxa"/>
            <w:vMerge/>
            <w:shd w:val="clear" w:color="auto" w:fill="auto"/>
            <w:vAlign w:val="center"/>
            <w:tcPrChange w:id="16" w:author="Autor">
              <w:tcPr>
                <w:tcW w:w="675" w:type="dxa"/>
                <w:vMerge/>
                <w:shd w:val="clear" w:color="auto" w:fill="auto"/>
                <w:vAlign w:val="center"/>
              </w:tcPr>
            </w:tcPrChange>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Change w:id="17" w:author="Autor">
              <w:tcPr>
                <w:tcW w:w="3720" w:type="dxa"/>
                <w:vMerge/>
                <w:shd w:val="clear" w:color="auto" w:fill="auto"/>
              </w:tcPr>
            </w:tcPrChange>
          </w:tcPr>
          <w:p w14:paraId="650F7CAE" w14:textId="77777777" w:rsidR="00CB1F85" w:rsidRPr="00AB2DF3" w:rsidRDefault="00CB1F85" w:rsidP="00E06F79">
            <w:pPr>
              <w:jc w:val="both"/>
              <w:rPr>
                <w:sz w:val="22"/>
                <w:szCs w:val="22"/>
                <w:lang w:eastAsia="cs-CZ"/>
              </w:rPr>
            </w:pPr>
          </w:p>
        </w:tc>
        <w:tc>
          <w:tcPr>
            <w:tcW w:w="7087" w:type="dxa"/>
            <w:shd w:val="clear" w:color="auto" w:fill="auto"/>
            <w:tcPrChange w:id="18" w:author="Autor">
              <w:tcPr>
                <w:tcW w:w="7087" w:type="dxa"/>
                <w:shd w:val="clear" w:color="auto" w:fill="auto"/>
              </w:tcPr>
            </w:tcPrChange>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32EAC30F" w14:textId="77777777" w:rsidR="00CB1F85" w:rsidRPr="006420F7" w:rsidRDefault="00CB1F85" w:rsidP="00E06F79">
            <w:pPr>
              <w:jc w:val="both"/>
              <w:rPr>
                <w:sz w:val="6"/>
                <w:rPrChange w:id="19" w:author="Autor">
                  <w:rPr>
                    <w:sz w:val="22"/>
                  </w:rPr>
                </w:rPrChange>
              </w:rPr>
            </w:pPr>
          </w:p>
          <w:p w14:paraId="4028BDF7" w14:textId="77777777" w:rsidR="00CB1F85" w:rsidRPr="00AB2DF3" w:rsidRDefault="00CB1F85" w:rsidP="00E06F79">
            <w:pPr>
              <w:jc w:val="both"/>
              <w:rPr>
                <w:del w:id="20" w:author="Autor"/>
                <w:sz w:val="22"/>
                <w:szCs w:val="22"/>
                <w:lang w:eastAsia="cs-CZ"/>
              </w:rPr>
            </w:pPr>
          </w:p>
          <w:p w14:paraId="01256887" w14:textId="7E3A1A94" w:rsidR="000837A2"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w:t>
            </w:r>
            <w:r w:rsidR="00C45AE2">
              <w:rPr>
                <w:sz w:val="22"/>
                <w:szCs w:val="22"/>
                <w:lang w:eastAsia="cs-CZ"/>
              </w:rPr>
              <w:t>, vyhlásená 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2022 (vrátane),</w:t>
            </w:r>
            <w:r w:rsidRPr="00AB2DF3">
              <w:rPr>
                <w:sz w:val="22"/>
                <w:szCs w:val="22"/>
                <w:lang w:eastAsia="cs-CZ"/>
              </w:rPr>
              <w:t xml:space="preserve"> bola nesprávne zaradená do prílohy č. 1 k</w:t>
            </w:r>
            <w:r w:rsidR="00C45AE2">
              <w:rPr>
                <w:sz w:val="22"/>
                <w:szCs w:val="22"/>
                <w:lang w:eastAsia="cs-CZ"/>
              </w:rPr>
              <w:t> </w:t>
            </w:r>
            <w:r>
              <w:rPr>
                <w:sz w:val="22"/>
                <w:szCs w:val="22"/>
                <w:lang w:eastAsia="cs-CZ"/>
              </w:rPr>
              <w:t xml:space="preserve">ZVO </w:t>
            </w:r>
            <w:r w:rsidR="000837A2">
              <w:rPr>
                <w:sz w:val="22"/>
                <w:szCs w:val="22"/>
                <w:lang w:eastAsia="cs-CZ"/>
              </w:rPr>
              <w:t>a</w:t>
            </w:r>
            <w:r w:rsidR="00C45AE2">
              <w:rPr>
                <w:sz w:val="22"/>
                <w:szCs w:val="22"/>
                <w:lang w:eastAsia="cs-CZ"/>
              </w:rPr>
              <w:t> </w:t>
            </w:r>
            <w:r w:rsidR="000837A2">
              <w:rPr>
                <w:sz w:val="22"/>
                <w:szCs w:val="22"/>
                <w:lang w:eastAsia="cs-CZ"/>
              </w:rPr>
              <w:t>mal</w:t>
            </w:r>
            <w:r w:rsidR="000837A2" w:rsidRPr="00AB2DF3">
              <w:rPr>
                <w:sz w:val="22"/>
                <w:szCs w:val="22"/>
                <w:lang w:eastAsia="cs-CZ"/>
              </w:rPr>
              <w:t xml:space="preserve"> </w:t>
            </w:r>
            <w:r w:rsidR="000837A2">
              <w:rPr>
                <w:sz w:val="22"/>
                <w:szCs w:val="22"/>
                <w:lang w:eastAsia="cs-CZ"/>
              </w:rPr>
              <w:t xml:space="preserve">byť použitý postup </w:t>
            </w:r>
            <w:ins w:id="21" w:author="Autor">
              <w:r w:rsidR="00236B90">
                <w:rPr>
                  <w:sz w:val="22"/>
                  <w:szCs w:val="22"/>
                  <w:lang w:eastAsia="cs-CZ"/>
                </w:rPr>
                <w:br/>
              </w:r>
            </w:ins>
            <w:r w:rsidR="000837A2">
              <w:rPr>
                <w:sz w:val="22"/>
                <w:szCs w:val="22"/>
                <w:lang w:eastAsia="cs-CZ"/>
              </w:rPr>
              <w:t>pre</w:t>
            </w:r>
            <w:r w:rsidR="000837A2" w:rsidRPr="00AB2DF3" w:rsidDel="000837A2">
              <w:rPr>
                <w:sz w:val="22"/>
                <w:szCs w:val="22"/>
                <w:lang w:eastAsia="cs-CZ"/>
              </w:rPr>
              <w:t xml:space="preserve"> </w:t>
            </w:r>
            <w:r w:rsidRPr="00AB2DF3">
              <w:rPr>
                <w:sz w:val="22"/>
                <w:szCs w:val="22"/>
                <w:lang w:eastAsia="cs-CZ"/>
              </w:rPr>
              <w:t xml:space="preserve">nadlimitnú alebo podlimitnú zákazku, ale verejné obstarávanie bolo vyhlásené </w:t>
            </w:r>
            <w:r w:rsidR="000837A2">
              <w:rPr>
                <w:sz w:val="22"/>
                <w:szCs w:val="22"/>
                <w:lang w:eastAsia="cs-CZ"/>
              </w:rPr>
              <w:t>postupom zadávania</w:t>
            </w:r>
            <w:r w:rsidRPr="00AB2DF3">
              <w:rPr>
                <w:sz w:val="22"/>
                <w:szCs w:val="22"/>
                <w:lang w:eastAsia="cs-CZ"/>
              </w:rPr>
              <w:t xml:space="preserve"> zákazk</w:t>
            </w:r>
            <w:r w:rsidR="000837A2">
              <w:rPr>
                <w:sz w:val="22"/>
                <w:szCs w:val="22"/>
                <w:lang w:eastAsia="cs-CZ"/>
              </w:rPr>
              <w:t>y</w:t>
            </w:r>
            <w:r w:rsidRPr="00AB2DF3">
              <w:rPr>
                <w:sz w:val="22"/>
                <w:szCs w:val="22"/>
                <w:lang w:eastAsia="cs-CZ"/>
              </w:rPr>
              <w:t xml:space="preserve"> s</w:t>
            </w:r>
            <w:r w:rsidR="00C45AE2">
              <w:rPr>
                <w:sz w:val="22"/>
                <w:szCs w:val="22"/>
                <w:lang w:eastAsia="cs-CZ"/>
              </w:rPr>
              <w:t> </w:t>
            </w:r>
            <w:r w:rsidRPr="00AB2DF3">
              <w:rPr>
                <w:sz w:val="22"/>
                <w:szCs w:val="22"/>
                <w:lang w:eastAsia="cs-CZ"/>
              </w:rPr>
              <w:t>nízkou hodnotou a</w:t>
            </w:r>
            <w:r w:rsidR="00C45AE2">
              <w:rPr>
                <w:sz w:val="22"/>
                <w:szCs w:val="22"/>
                <w:lang w:eastAsia="cs-CZ"/>
              </w:rPr>
              <w:t> </w:t>
            </w:r>
            <w:r w:rsidRPr="00AB2DF3">
              <w:rPr>
                <w:sz w:val="22"/>
                <w:szCs w:val="22"/>
                <w:lang w:eastAsia="cs-CZ"/>
              </w:rPr>
              <w:t>korektne zverejnené na webovom sídle prijímateľa a</w:t>
            </w:r>
            <w:r w:rsidR="00C45AE2">
              <w:rPr>
                <w:sz w:val="22"/>
                <w:szCs w:val="22"/>
                <w:lang w:eastAsia="cs-CZ"/>
              </w:rPr>
              <w:t> </w:t>
            </w:r>
            <w:r w:rsidRPr="00AB2DF3">
              <w:rPr>
                <w:sz w:val="22"/>
                <w:szCs w:val="22"/>
                <w:lang w:eastAsia="cs-CZ"/>
              </w:rPr>
              <w:t>informácia o</w:t>
            </w:r>
            <w:r w:rsidR="00C45AE2">
              <w:rPr>
                <w:sz w:val="22"/>
                <w:szCs w:val="22"/>
                <w:lang w:eastAsia="cs-CZ"/>
              </w:rPr>
              <w:t> </w:t>
            </w:r>
            <w:r w:rsidRPr="00AB2DF3">
              <w:rPr>
                <w:sz w:val="22"/>
                <w:szCs w:val="22"/>
                <w:lang w:eastAsia="cs-CZ"/>
              </w:rPr>
              <w:t xml:space="preserve">zverejnení zaslaná na mailový kontakt </w:t>
            </w:r>
            <w:r w:rsidR="00000000">
              <w:fldChar w:fldCharType="begin"/>
            </w:r>
            <w:r w:rsidR="00000000">
              <w:instrText>HYPERLINK "mailto:zakazkycko@vlada.gov.sk"</w:instrText>
            </w:r>
            <w:r w:rsidR="00000000">
              <w:fldChar w:fldCharType="separate"/>
            </w:r>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r w:rsidR="00000000">
              <w:rPr>
                <w:rStyle w:val="Hypertextovprepojenie"/>
                <w:sz w:val="22"/>
                <w:szCs w:val="22"/>
                <w:lang w:eastAsia="cs-CZ"/>
              </w:rPr>
              <w:fldChar w:fldCharType="end"/>
            </w:r>
            <w:r w:rsidRPr="00AB2DF3">
              <w:rPr>
                <w:sz w:val="22"/>
                <w:szCs w:val="22"/>
                <w:lang w:eastAsia="cs-CZ"/>
              </w:rPr>
              <w:t xml:space="preserve"> </w:t>
            </w:r>
            <w:r w:rsidR="000837A2">
              <w:rPr>
                <w:sz w:val="22"/>
                <w:szCs w:val="22"/>
                <w:lang w:eastAsia="cs-CZ"/>
              </w:rPr>
              <w:t xml:space="preserve">. </w:t>
            </w:r>
          </w:p>
          <w:p w14:paraId="5D3BED3D" w14:textId="77777777" w:rsidR="000837A2" w:rsidRPr="006420F7" w:rsidRDefault="000837A2" w:rsidP="00E06F79">
            <w:pPr>
              <w:jc w:val="both"/>
              <w:rPr>
                <w:sz w:val="6"/>
                <w:rPrChange w:id="22" w:author="Autor">
                  <w:rPr>
                    <w:sz w:val="22"/>
                  </w:rPr>
                </w:rPrChange>
              </w:rPr>
            </w:pPr>
          </w:p>
          <w:p w14:paraId="7349E8A5" w14:textId="042CF3A4" w:rsidR="00CB1F85" w:rsidRPr="00AB2DF3" w:rsidRDefault="000837A2" w:rsidP="00E06F79">
            <w:pPr>
              <w:jc w:val="both"/>
              <w:rPr>
                <w:sz w:val="22"/>
                <w:szCs w:val="22"/>
                <w:lang w:eastAsia="cs-CZ"/>
              </w:rPr>
            </w:pPr>
            <w:r>
              <w:rPr>
                <w:sz w:val="22"/>
                <w:szCs w:val="22"/>
                <w:lang w:eastAsia="cs-CZ"/>
              </w:rPr>
              <w:t xml:space="preserve">Prijímateľ vyhlásil </w:t>
            </w:r>
            <w:r w:rsidR="00C45AE2">
              <w:rPr>
                <w:sz w:val="22"/>
                <w:szCs w:val="22"/>
                <w:lang w:eastAsia="cs-CZ"/>
              </w:rPr>
              <w:t>do 30.</w:t>
            </w:r>
            <w:r w:rsidR="00DD5A04">
              <w:rPr>
                <w:sz w:val="22"/>
                <w:szCs w:val="22"/>
                <w:lang w:eastAsia="cs-CZ"/>
              </w:rPr>
              <w:t xml:space="preserve"> </w:t>
            </w:r>
            <w:r w:rsidR="00C45AE2">
              <w:rPr>
                <w:sz w:val="22"/>
                <w:szCs w:val="22"/>
                <w:lang w:eastAsia="cs-CZ"/>
              </w:rPr>
              <w:t>03.</w:t>
            </w:r>
            <w:r w:rsidR="00DD5A04">
              <w:rPr>
                <w:sz w:val="22"/>
                <w:szCs w:val="22"/>
                <w:lang w:eastAsia="cs-CZ"/>
              </w:rPr>
              <w:t xml:space="preserve"> </w:t>
            </w:r>
            <w:r w:rsidR="00C45AE2">
              <w:rPr>
                <w:sz w:val="22"/>
                <w:szCs w:val="22"/>
                <w:lang w:eastAsia="cs-CZ"/>
              </w:rPr>
              <w:t xml:space="preserve">2022 (vrátane) </w:t>
            </w:r>
            <w:r>
              <w:rPr>
                <w:sz w:val="22"/>
                <w:szCs w:val="22"/>
                <w:lang w:eastAsia="cs-CZ"/>
              </w:rPr>
              <w:t>zákazku s nízkou hodnotou alebo zákazka bola vyhlásená osobou,</w:t>
            </w:r>
            <w:r>
              <w:t xml:space="preserve"> </w:t>
            </w:r>
            <w:r w:rsidRPr="00EC0381">
              <w:rPr>
                <w:sz w:val="22"/>
                <w:szCs w:val="22"/>
                <w:lang w:eastAsia="cs-CZ"/>
              </w:rPr>
              <w:t xml:space="preserve">ktorej verejný obstarávateľ poskytne 50 % </w:t>
            </w:r>
            <w:ins w:id="23" w:author="Autor">
              <w:r w:rsidR="00236B90">
                <w:rPr>
                  <w:sz w:val="22"/>
                  <w:szCs w:val="22"/>
                  <w:lang w:eastAsia="cs-CZ"/>
                </w:rPr>
                <w:br/>
              </w:r>
            </w:ins>
            <w:r w:rsidRPr="00EC0381">
              <w:rPr>
                <w:sz w:val="22"/>
                <w:szCs w:val="22"/>
                <w:lang w:eastAsia="cs-CZ"/>
              </w:rPr>
              <w:t>a menej finančných prostriedkov na dodanie tovaru, uskutočnenie stavebných prác a poskytnutie služieb z nenávratného finančného príspevku</w:t>
            </w:r>
            <w:r>
              <w:rPr>
                <w:sz w:val="22"/>
                <w:szCs w:val="22"/>
                <w:lang w:eastAsia="cs-CZ"/>
              </w:rPr>
              <w:t xml:space="preserve"> (a nebolo preukázané vyhnutie sa použitiu pravidiel a postupov podľa ZVO), ale </w:t>
            </w:r>
            <w:r w:rsidRPr="00EC0381">
              <w:rPr>
                <w:sz w:val="22"/>
                <w:szCs w:val="22"/>
                <w:lang w:eastAsia="cs-CZ"/>
              </w:rPr>
              <w:t xml:space="preserve">prijímateľ </w:t>
            </w:r>
            <w:r>
              <w:rPr>
                <w:sz w:val="22"/>
                <w:szCs w:val="22"/>
                <w:lang w:eastAsia="cs-CZ"/>
              </w:rPr>
              <w:t xml:space="preserve">nezverejnil zákazku na webovom sídle ani </w:t>
            </w:r>
            <w:r w:rsidRPr="00EC0381">
              <w:rPr>
                <w:sz w:val="22"/>
                <w:szCs w:val="22"/>
                <w:lang w:eastAsia="cs-CZ"/>
              </w:rPr>
              <w:t xml:space="preserve">neoslovil s výzvou </w:t>
            </w:r>
            <w:ins w:id="24" w:author="Autor">
              <w:r w:rsidR="00236B90">
                <w:rPr>
                  <w:sz w:val="22"/>
                  <w:szCs w:val="22"/>
                  <w:lang w:eastAsia="cs-CZ"/>
                </w:rPr>
                <w:br/>
              </w:r>
            </w:ins>
            <w:r w:rsidRPr="00EC0381">
              <w:rPr>
                <w:sz w:val="22"/>
                <w:szCs w:val="22"/>
                <w:lang w:eastAsia="cs-CZ"/>
              </w:rPr>
              <w:t>na predkladanie ponúk alebo neidentifikoval (napr. cez webové rozhranie) min. troch vybraných záujemcov.</w:t>
            </w:r>
          </w:p>
          <w:p w14:paraId="0A2C5164" w14:textId="77777777" w:rsidR="00CB1F85" w:rsidRPr="006420F7" w:rsidRDefault="00CB1F85" w:rsidP="00E06F79">
            <w:pPr>
              <w:jc w:val="both"/>
              <w:rPr>
                <w:sz w:val="6"/>
                <w:rPrChange w:id="25" w:author="Autor">
                  <w:rPr>
                    <w:sz w:val="22"/>
                  </w:rPr>
                </w:rPrChange>
              </w:rPr>
            </w:pPr>
          </w:p>
          <w:p w14:paraId="16FC18FC" w14:textId="62316446" w:rsidR="00C45AE2" w:rsidRDefault="00C45AE2" w:rsidP="00C45AE2">
            <w:pPr>
              <w:jc w:val="both"/>
              <w:rPr>
                <w:sz w:val="22"/>
                <w:szCs w:val="22"/>
                <w:lang w:eastAsia="cs-CZ"/>
              </w:rPr>
            </w:pPr>
            <w:r w:rsidRPr="00AF3C77">
              <w:rPr>
                <w:sz w:val="22"/>
                <w:szCs w:val="22"/>
                <w:lang w:eastAsia="cs-CZ"/>
              </w:rPr>
              <w:t>Prijímateľ vyhlásil od 31.</w:t>
            </w:r>
            <w:r w:rsidR="00DD5A04">
              <w:rPr>
                <w:sz w:val="22"/>
                <w:szCs w:val="22"/>
                <w:lang w:eastAsia="cs-CZ"/>
              </w:rPr>
              <w:t xml:space="preserve"> </w:t>
            </w:r>
            <w:r w:rsidRPr="00AF3C77">
              <w:rPr>
                <w:sz w:val="22"/>
                <w:szCs w:val="22"/>
                <w:lang w:eastAsia="cs-CZ"/>
              </w:rPr>
              <w:t>03.</w:t>
            </w:r>
            <w:r w:rsidR="00DD5A04">
              <w:rPr>
                <w:sz w:val="22"/>
                <w:szCs w:val="22"/>
                <w:lang w:eastAsia="cs-CZ"/>
              </w:rPr>
              <w:t xml:space="preserve"> </w:t>
            </w:r>
            <w:r w:rsidRPr="00AF3C77">
              <w:rPr>
                <w:sz w:val="22"/>
                <w:szCs w:val="22"/>
                <w:lang w:eastAsia="cs-CZ"/>
              </w:rPr>
              <w:t xml:space="preserve">2022 zákazku s nízkou hodnotou nižšieho rozsahu </w:t>
            </w:r>
            <w:r>
              <w:rPr>
                <w:sz w:val="22"/>
                <w:szCs w:val="22"/>
                <w:lang w:eastAsia="cs-CZ"/>
              </w:rPr>
              <w:t xml:space="preserve">do 70 000 eur bez DPH v prípade tovarov a služieb, do 180 000 eur bez DPH v prípade stavebných prác a do 260 000 eur bez DPH v prípade služieb podľa prílohy č. 1 k ZVO (ďalej len „zákazky s nízkou hodnotou nižšieho rozsahu“)  </w:t>
            </w:r>
            <w:r w:rsidRPr="00AF3C77">
              <w:rPr>
                <w:sz w:val="22"/>
                <w:szCs w:val="22"/>
                <w:lang w:eastAsia="cs-CZ"/>
              </w:rPr>
              <w:t>alebo zákazka bola vyhlásená osobou, ktorej verejný obstarávateľ poskytne viac ako 50% alebo 50% a menej finančných prostriedkov na dodanie tovaru, uskutočnenie stavebných prác a poskytnutie služieb z nenávratného finančného príspevku (a nebolo preukázané vyhnutie sa použitiu pravidiel a postupov podľa ZVO), ale prijímateľ v prípade zákazky s nízkou hodnotou nižšieho rozsahu neoslovil prostredníctvom funkcionality elektronickej platformy minimálne troch záujemcov, resp. neidentifikoval (napr. cez webové rozhranie) min. troch vybraných záujemcov alebo v prípade dotovanej osoby nezverejnil zákazku na webovom sídle ani neoslovil s výzvou na predkladanie ponúk alebo neidentifikoval (napr. cez webové rozhranie) min. troch vybraných záujemcov.</w:t>
            </w:r>
            <w:r>
              <w:rPr>
                <w:sz w:val="22"/>
                <w:szCs w:val="22"/>
                <w:lang w:eastAsia="cs-CZ"/>
              </w:rPr>
              <w:t xml:space="preserve"> </w:t>
            </w:r>
          </w:p>
          <w:p w14:paraId="60574BB8" w14:textId="77777777" w:rsidR="00C45AE2" w:rsidRPr="006420F7" w:rsidRDefault="00C45AE2" w:rsidP="00C45AE2">
            <w:pPr>
              <w:jc w:val="both"/>
              <w:rPr>
                <w:sz w:val="6"/>
                <w:rPrChange w:id="26" w:author="Autor">
                  <w:rPr>
                    <w:sz w:val="22"/>
                  </w:rPr>
                </w:rPrChange>
              </w:rPr>
            </w:pPr>
          </w:p>
          <w:p w14:paraId="760C9687" w14:textId="77777777" w:rsidR="00C45AE2" w:rsidRDefault="00C45AE2" w:rsidP="00C45AE2">
            <w:pPr>
              <w:jc w:val="both"/>
              <w:rPr>
                <w:del w:id="27" w:author="Autor"/>
                <w:sz w:val="22"/>
                <w:szCs w:val="22"/>
                <w:lang w:eastAsia="cs-CZ"/>
              </w:rPr>
            </w:pPr>
            <w:r>
              <w:rPr>
                <w:sz w:val="22"/>
                <w:szCs w:val="22"/>
                <w:lang w:eastAsia="cs-CZ"/>
              </w:rPr>
              <w:t>Zákazka vyhlásená</w:t>
            </w:r>
            <w:r w:rsidRPr="00BB65E5">
              <w:rPr>
                <w:sz w:val="22"/>
                <w:szCs w:val="22"/>
                <w:lang w:eastAsia="cs-CZ"/>
              </w:rPr>
              <w:t xml:space="preserve"> osobou, ktorej verejný obstarávateľ poskytne </w:t>
            </w:r>
            <w:r>
              <w:rPr>
                <w:sz w:val="22"/>
                <w:szCs w:val="22"/>
                <w:lang w:eastAsia="cs-CZ"/>
              </w:rPr>
              <w:t xml:space="preserve">viac ako 50% alebo </w:t>
            </w:r>
            <w:r w:rsidRPr="00BB65E5">
              <w:rPr>
                <w:sz w:val="22"/>
                <w:szCs w:val="22"/>
                <w:lang w:eastAsia="cs-CZ"/>
              </w:rPr>
              <w:t>50 % a menej finančných prostriedkov na dodanie tovaru, uskutočnenie stavebných prác a poskytnutie služieb z nenávratného finančného príspevku</w:t>
            </w:r>
            <w:r>
              <w:rPr>
                <w:sz w:val="22"/>
                <w:szCs w:val="22"/>
                <w:lang w:eastAsia="cs-CZ"/>
              </w:rPr>
              <w:t xml:space="preserve">, </w:t>
            </w:r>
            <w:r>
              <w:rPr>
                <w:sz w:val="22"/>
                <w:szCs w:val="22"/>
                <w:lang w:eastAsia="cs-CZ"/>
              </w:rPr>
              <w:lastRenderedPageBreak/>
              <w:t xml:space="preserve">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r w:rsidR="00000000">
              <w:fldChar w:fldCharType="begin"/>
            </w:r>
            <w:r w:rsidR="00000000">
              <w:instrText>HYPERLINK "mailto:zakazkycko@vlada.gov.sk"</w:instrText>
            </w:r>
            <w:r w:rsidR="00000000">
              <w:fldChar w:fldCharType="separate"/>
            </w:r>
            <w:r w:rsidRPr="00CC60BF">
              <w:rPr>
                <w:rStyle w:val="Hypertextovprepojenie"/>
                <w:sz w:val="22"/>
                <w:szCs w:val="22"/>
                <w:lang w:eastAsia="cs-CZ"/>
              </w:rPr>
              <w:t>zakazkycko@vlada.gov.sk</w:t>
            </w:r>
            <w:r w:rsidR="00000000">
              <w:rPr>
                <w:rStyle w:val="Hypertextovprepojenie"/>
                <w:sz w:val="22"/>
                <w:szCs w:val="22"/>
                <w:lang w:eastAsia="cs-CZ"/>
              </w:rPr>
              <w:fldChar w:fldCharType="end"/>
            </w:r>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 xml:space="preserve">. Finančná oprava podľa tohto typu porušenia sa v tomto prípade zákaziek podľa predchádzajúceho odseku neuplatní, ak </w:t>
            </w:r>
            <w:r w:rsidRPr="00EA5920">
              <w:rPr>
                <w:sz w:val="22"/>
                <w:szCs w:val="22"/>
                <w:lang w:eastAsia="cs-CZ"/>
              </w:rPr>
              <w:t xml:space="preserve">prijímateľ oslovil s výzvou </w:t>
            </w:r>
            <w:ins w:id="28" w:author="Autor">
              <w:r w:rsidR="00236B90">
                <w:rPr>
                  <w:sz w:val="22"/>
                  <w:szCs w:val="22"/>
                  <w:lang w:eastAsia="cs-CZ"/>
                </w:rPr>
                <w:br/>
              </w:r>
            </w:ins>
            <w:r w:rsidRPr="00EA5920">
              <w:rPr>
                <w:sz w:val="22"/>
                <w:szCs w:val="22"/>
                <w:lang w:eastAsia="cs-CZ"/>
              </w:rPr>
              <w:t xml:space="preserve">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p w14:paraId="756EFCBF" w14:textId="5BF7A52A" w:rsidR="00C45AE2" w:rsidRPr="00AB2DF3" w:rsidRDefault="00C45AE2" w:rsidP="00E06F79">
            <w:pPr>
              <w:jc w:val="both"/>
              <w:rPr>
                <w:sz w:val="22"/>
                <w:szCs w:val="22"/>
                <w:lang w:eastAsia="cs-CZ"/>
              </w:rPr>
            </w:pPr>
          </w:p>
        </w:tc>
        <w:tc>
          <w:tcPr>
            <w:tcW w:w="2552" w:type="dxa"/>
            <w:shd w:val="clear" w:color="auto" w:fill="auto"/>
            <w:tcPrChange w:id="29" w:author="Autor">
              <w:tcPr>
                <w:tcW w:w="2552" w:type="dxa"/>
                <w:shd w:val="clear" w:color="auto" w:fill="auto"/>
              </w:tcPr>
            </w:tcPrChange>
          </w:tcPr>
          <w:p w14:paraId="3DE32080" w14:textId="46881A4B" w:rsidR="00CB1F85" w:rsidRDefault="00CB1F85" w:rsidP="006420F7">
            <w:pPr>
              <w:jc w:val="center"/>
              <w:rPr>
                <w:sz w:val="22"/>
                <w:szCs w:val="22"/>
                <w:lang w:eastAsia="cs-CZ"/>
              </w:rPr>
              <w:pPrChange w:id="30" w:author="Autor">
                <w:pPr>
                  <w:jc w:val="both"/>
                </w:pPr>
              </w:pPrChange>
            </w:pPr>
            <w:r>
              <w:rPr>
                <w:sz w:val="22"/>
                <w:szCs w:val="22"/>
                <w:lang w:eastAsia="cs-CZ"/>
              </w:rPr>
              <w:lastRenderedPageBreak/>
              <w:t>25</w:t>
            </w:r>
            <w:r w:rsidR="00DD5A04">
              <w:rPr>
                <w:sz w:val="22"/>
                <w:szCs w:val="22"/>
                <w:lang w:eastAsia="cs-CZ"/>
              </w:rPr>
              <w:t xml:space="preserve"> </w:t>
            </w:r>
            <w:r>
              <w:rPr>
                <w:sz w:val="22"/>
                <w:szCs w:val="22"/>
                <w:lang w:eastAsia="cs-CZ"/>
              </w:rPr>
              <w:t>%</w:t>
            </w:r>
            <w:del w:id="31" w:author="Autor">
              <w:r>
                <w:rPr>
                  <w:sz w:val="22"/>
                  <w:szCs w:val="22"/>
                  <w:lang w:eastAsia="cs-CZ"/>
                </w:rPr>
                <w:delText xml:space="preserve"> </w:delText>
              </w:r>
            </w:del>
          </w:p>
          <w:p w14:paraId="4D62A4BE" w14:textId="77777777" w:rsidR="00CB1F85" w:rsidRPr="00AB2DF3" w:rsidRDefault="00CB1F85" w:rsidP="006420F7">
            <w:pPr>
              <w:jc w:val="center"/>
              <w:rPr>
                <w:sz w:val="22"/>
                <w:szCs w:val="22"/>
                <w:lang w:eastAsia="cs-CZ"/>
              </w:rPr>
              <w:pPrChange w:id="32" w:author="Autor">
                <w:pPr>
                  <w:jc w:val="both"/>
                </w:pPr>
              </w:pPrChange>
            </w:pPr>
          </w:p>
          <w:p w14:paraId="5C56E97C" w14:textId="6E658782" w:rsidR="00CB1F85" w:rsidRPr="00AB2DF3" w:rsidRDefault="00CB1F85" w:rsidP="006420F7">
            <w:pPr>
              <w:jc w:val="center"/>
              <w:rPr>
                <w:sz w:val="22"/>
                <w:szCs w:val="22"/>
                <w:lang w:eastAsia="cs-CZ"/>
              </w:rPr>
              <w:pPrChange w:id="33" w:author="Autor">
                <w:pPr>
                  <w:jc w:val="both"/>
                </w:pPr>
              </w:pPrChange>
            </w:pPr>
            <w:del w:id="34" w:author="Autor">
              <w:r w:rsidRPr="00AB2DF3">
                <w:rPr>
                  <w:sz w:val="22"/>
                  <w:szCs w:val="22"/>
                  <w:lang w:eastAsia="cs-CZ"/>
                </w:rPr>
                <w:delText xml:space="preserve"> </w:delText>
              </w:r>
            </w:del>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71236420" w14:textId="2365BD85" w:rsidR="00CB1F85" w:rsidRDefault="00CB1F85" w:rsidP="000837A2">
            <w:pPr>
              <w:jc w:val="both"/>
              <w:rPr>
                <w:sz w:val="22"/>
                <w:szCs w:val="22"/>
                <w:lang w:eastAsia="cs-CZ"/>
              </w:rPr>
            </w:pPr>
            <w:r>
              <w:rPr>
                <w:sz w:val="22"/>
                <w:szCs w:val="22"/>
                <w:lang w:eastAsia="cs-CZ"/>
              </w:rPr>
              <w:t xml:space="preserve">Zákazka </w:t>
            </w:r>
            <w:r w:rsidRPr="00BB65E5">
              <w:rPr>
                <w:sz w:val="22"/>
                <w:szCs w:val="22"/>
                <w:lang w:eastAsia="cs-CZ"/>
              </w:rPr>
              <w:t>s nízkou hodnotou</w:t>
            </w:r>
            <w:r w:rsidR="002D7053">
              <w:rPr>
                <w:sz w:val="22"/>
                <w:szCs w:val="22"/>
                <w:lang w:eastAsia="cs-CZ"/>
              </w:rPr>
              <w:t xml:space="preserve">, </w:t>
            </w:r>
            <w:r w:rsidR="00C45AE2">
              <w:rPr>
                <w:sz w:val="22"/>
                <w:szCs w:val="22"/>
                <w:lang w:eastAsia="cs-CZ"/>
              </w:rPr>
              <w:t>vyhlásená do 30.03.2022 (vrátane),</w:t>
            </w:r>
            <w:r w:rsidRPr="00BB65E5">
              <w:rPr>
                <w:sz w:val="22"/>
                <w:szCs w:val="22"/>
                <w:lang w:eastAsia="cs-CZ"/>
              </w:rPr>
              <w:t xml:space="preserve">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002D7053">
              <w:rPr>
                <w:sz w:val="22"/>
                <w:szCs w:val="22"/>
                <w:lang w:eastAsia="cs-CZ"/>
              </w:rPr>
              <w:t xml:space="preserve"> zaslať informáciu </w:t>
            </w:r>
            <w:del w:id="35" w:author="Autor">
              <w:r>
                <w:rPr>
                  <w:sz w:val="22"/>
                  <w:szCs w:val="22"/>
                  <w:lang w:eastAsia="cs-CZ"/>
                </w:rPr>
                <w:delText xml:space="preserve">           </w:delText>
              </w:r>
            </w:del>
            <w:r w:rsidRPr="00BB65E5">
              <w:rPr>
                <w:sz w:val="22"/>
                <w:szCs w:val="22"/>
                <w:lang w:eastAsia="cs-CZ"/>
              </w:rPr>
              <w:t>o</w:t>
            </w:r>
            <w:del w:id="36" w:author="Autor">
              <w:r w:rsidR="00C45AE2">
                <w:rPr>
                  <w:sz w:val="22"/>
                  <w:szCs w:val="22"/>
                  <w:lang w:eastAsia="cs-CZ"/>
                </w:rPr>
                <w:delText> </w:delText>
              </w:r>
            </w:del>
            <w:ins w:id="37" w:author="Autor">
              <w:r w:rsidR="002D7053">
                <w:rPr>
                  <w:sz w:val="22"/>
                  <w:szCs w:val="22"/>
                  <w:lang w:eastAsia="cs-CZ"/>
                </w:rPr>
                <w:t xml:space="preserve"> </w:t>
              </w:r>
            </w:ins>
            <w:r w:rsidRPr="00BB65E5">
              <w:rPr>
                <w:sz w:val="22"/>
                <w:szCs w:val="22"/>
                <w:lang w:eastAsia="cs-CZ"/>
              </w:rPr>
              <w:t xml:space="preserve">tomto zverejnení na osobitný mailový kontakt zakazkycko@vlada.gov.sk alebo </w:t>
            </w:r>
            <w:r>
              <w:rPr>
                <w:sz w:val="22"/>
                <w:szCs w:val="22"/>
                <w:lang w:eastAsia="cs-CZ"/>
              </w:rPr>
              <w:t>ak zákazka vyhlásená</w:t>
            </w:r>
            <w:r w:rsidRPr="00BB65E5">
              <w:rPr>
                <w:sz w:val="22"/>
                <w:szCs w:val="22"/>
                <w:lang w:eastAsia="cs-CZ"/>
              </w:rPr>
              <w:t xml:space="preserve"> osobou, ktorej verejný obstarávateľ poskytne </w:t>
            </w:r>
            <w:r w:rsidR="00C45AE2">
              <w:rPr>
                <w:sz w:val="22"/>
                <w:szCs w:val="22"/>
                <w:lang w:eastAsia="cs-CZ"/>
              </w:rPr>
              <w:t xml:space="preserve">viac ako 50 % alebo </w:t>
            </w:r>
            <w:r w:rsidRPr="00BB65E5">
              <w:rPr>
                <w:sz w:val="22"/>
                <w:szCs w:val="22"/>
                <w:lang w:eastAsia="cs-CZ"/>
              </w:rPr>
              <w:t>50 % a</w:t>
            </w:r>
            <w:r w:rsidR="00C45AE2">
              <w:rPr>
                <w:sz w:val="22"/>
                <w:szCs w:val="22"/>
                <w:lang w:eastAsia="cs-CZ"/>
              </w:rPr>
              <w:t> </w:t>
            </w:r>
            <w:r w:rsidRPr="00BB65E5">
              <w:rPr>
                <w:sz w:val="22"/>
                <w:szCs w:val="22"/>
                <w:lang w:eastAsia="cs-CZ"/>
              </w:rPr>
              <w:t>menej finančných prostriedkov na dodanie tovaru, uskutočnenie stavebných prác a</w:t>
            </w:r>
            <w:r w:rsidR="00C45AE2">
              <w:rPr>
                <w:sz w:val="22"/>
                <w:szCs w:val="22"/>
                <w:lang w:eastAsia="cs-CZ"/>
              </w:rPr>
              <w:t> </w:t>
            </w:r>
            <w:r w:rsidRPr="00BB65E5">
              <w:rPr>
                <w:sz w:val="22"/>
                <w:szCs w:val="22"/>
                <w:lang w:eastAsia="cs-CZ"/>
              </w:rPr>
              <w:t>poskytnutie služieb z</w:t>
            </w:r>
            <w:r w:rsidR="00C45AE2">
              <w:rPr>
                <w:sz w:val="22"/>
                <w:szCs w:val="22"/>
                <w:lang w:eastAsia="cs-CZ"/>
              </w:rPr>
              <w:t> </w:t>
            </w:r>
            <w:r w:rsidRPr="00BB65E5">
              <w:rPr>
                <w:sz w:val="22"/>
                <w:szCs w:val="22"/>
                <w:lang w:eastAsia="cs-CZ"/>
              </w:rPr>
              <w:t>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o</w:t>
            </w:r>
            <w:r w:rsidR="00C45AE2">
              <w:rPr>
                <w:sz w:val="22"/>
                <w:szCs w:val="22"/>
                <w:lang w:eastAsia="cs-CZ"/>
              </w:rPr>
              <w:t> </w:t>
            </w:r>
            <w:r w:rsidRPr="00B46058">
              <w:rPr>
                <w:sz w:val="22"/>
                <w:szCs w:val="22"/>
                <w:lang w:eastAsia="cs-CZ"/>
              </w:rPr>
              <w:t xml:space="preserve">tomto zverejnení na osobitný mailový kontakt </w:t>
            </w:r>
            <w:r w:rsidR="00000000">
              <w:fldChar w:fldCharType="begin"/>
            </w:r>
            <w:r w:rsidR="00000000">
              <w:instrText>HYPERLINK "mailto:zakazkycko@vlada.gov.sk"</w:instrText>
            </w:r>
            <w:r w:rsidR="00000000">
              <w:fldChar w:fldCharType="separate"/>
            </w:r>
            <w:r w:rsidRPr="00CC60BF">
              <w:rPr>
                <w:rStyle w:val="Hypertextovprepojenie"/>
                <w:sz w:val="22"/>
                <w:szCs w:val="22"/>
                <w:lang w:eastAsia="cs-CZ"/>
              </w:rPr>
              <w:t>zakazkycko@vlada.gov.sk</w:t>
            </w:r>
            <w:r w:rsidR="00000000">
              <w:rPr>
                <w:rStyle w:val="Hypertextovprepojenie"/>
                <w:sz w:val="22"/>
                <w:szCs w:val="22"/>
                <w:lang w:eastAsia="cs-CZ"/>
              </w:rPr>
              <w:fldChar w:fldCharType="end"/>
            </w:r>
            <w:r>
              <w:rPr>
                <w:sz w:val="22"/>
                <w:szCs w:val="22"/>
                <w:lang w:eastAsia="cs-CZ"/>
              </w:rPr>
              <w:t xml:space="preserve"> (</w:t>
            </w:r>
            <w:r w:rsidRPr="00B40CE9">
              <w:rPr>
                <w:sz w:val="22"/>
                <w:szCs w:val="22"/>
                <w:lang w:eastAsia="cs-CZ"/>
              </w:rPr>
              <w:t>platí aj pre prípady, ak prijímateľ zaslal informáciu o</w:t>
            </w:r>
            <w:r w:rsidR="00C45AE2">
              <w:rPr>
                <w:sz w:val="22"/>
                <w:szCs w:val="22"/>
                <w:lang w:eastAsia="cs-CZ"/>
              </w:rPr>
              <w:t> </w:t>
            </w:r>
            <w:r w:rsidRPr="00B40CE9">
              <w:rPr>
                <w:sz w:val="22"/>
                <w:szCs w:val="22"/>
                <w:lang w:eastAsia="cs-CZ"/>
              </w:rPr>
              <w:t xml:space="preserve">zverejnení na osobitný mailový kontakt zakazkycko@vlada.gov.sk, ale zákazka nebola zverejnená </w:t>
            </w:r>
            <w:ins w:id="38" w:author="Autor">
              <w:r w:rsidR="00236B90">
                <w:rPr>
                  <w:sz w:val="22"/>
                  <w:szCs w:val="22"/>
                  <w:lang w:eastAsia="cs-CZ"/>
                </w:rPr>
                <w:br/>
              </w:r>
            </w:ins>
            <w:r w:rsidRPr="00B40CE9">
              <w:rPr>
                <w:sz w:val="22"/>
                <w:szCs w:val="22"/>
                <w:lang w:eastAsia="cs-CZ"/>
              </w:rPr>
              <w:t>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p w14:paraId="64472609" w14:textId="6BEC2F2C" w:rsidR="000837A2" w:rsidRPr="00AB2DF3" w:rsidDel="00423634" w:rsidRDefault="000837A2" w:rsidP="000837A2">
            <w:pPr>
              <w:jc w:val="both"/>
              <w:rPr>
                <w:sz w:val="22"/>
                <w:szCs w:val="22"/>
                <w:lang w:eastAsia="cs-CZ"/>
              </w:rPr>
            </w:pPr>
            <w:r>
              <w:rPr>
                <w:sz w:val="22"/>
                <w:szCs w:val="22"/>
                <w:lang w:eastAsia="cs-CZ"/>
              </w:rPr>
              <w:t>Finančná oprava podľa tohto typu porušenia sa v</w:t>
            </w:r>
            <w:r w:rsidR="00C45AE2">
              <w:rPr>
                <w:sz w:val="22"/>
                <w:szCs w:val="22"/>
                <w:lang w:eastAsia="cs-CZ"/>
              </w:rPr>
              <w:t xml:space="preserve"> tomto </w:t>
            </w:r>
            <w:r>
              <w:rPr>
                <w:sz w:val="22"/>
                <w:szCs w:val="22"/>
                <w:lang w:eastAsia="cs-CZ"/>
              </w:rPr>
              <w:t xml:space="preserve">prípade zákaziek podľa predchádzajúceho odseku neuplatní, ak </w:t>
            </w:r>
            <w:r w:rsidRPr="00EA5920">
              <w:rPr>
                <w:sz w:val="22"/>
                <w:szCs w:val="22"/>
                <w:lang w:eastAsia="cs-CZ"/>
              </w:rPr>
              <w:t xml:space="preserve">prijímateľ oslovil s výzvou </w:t>
            </w:r>
            <w:ins w:id="39" w:author="Autor">
              <w:r w:rsidR="00236B90">
                <w:rPr>
                  <w:sz w:val="22"/>
                  <w:szCs w:val="22"/>
                  <w:lang w:eastAsia="cs-CZ"/>
                </w:rPr>
                <w:br/>
              </w:r>
            </w:ins>
            <w:r w:rsidRPr="00EA5920">
              <w:rPr>
                <w:sz w:val="22"/>
                <w:szCs w:val="22"/>
                <w:lang w:eastAsia="cs-CZ"/>
              </w:rPr>
              <w:t xml:space="preserve">na predkladanie ponúk, resp. identifikoval (napr. cez webové rozhranie) </w:t>
            </w:r>
            <w:r>
              <w:rPr>
                <w:sz w:val="22"/>
                <w:szCs w:val="22"/>
                <w:lang w:eastAsia="cs-CZ"/>
              </w:rPr>
              <w:t xml:space="preserve">min. troch vybraných </w:t>
            </w:r>
            <w:r w:rsidRPr="00EA5920">
              <w:rPr>
                <w:sz w:val="22"/>
                <w:szCs w:val="22"/>
                <w:lang w:eastAsia="cs-CZ"/>
              </w:rPr>
              <w:t>záujemcov</w:t>
            </w:r>
            <w:r>
              <w:rPr>
                <w:sz w:val="22"/>
                <w:szCs w:val="22"/>
                <w:lang w:eastAsia="cs-CZ"/>
              </w:rPr>
              <w:t>.</w:t>
            </w:r>
          </w:p>
        </w:tc>
        <w:tc>
          <w:tcPr>
            <w:tcW w:w="2552" w:type="dxa"/>
            <w:shd w:val="clear" w:color="auto" w:fill="auto"/>
          </w:tcPr>
          <w:p w14:paraId="188B2155" w14:textId="58B98F43" w:rsidR="00CB1F85" w:rsidRDefault="00C45AE2" w:rsidP="006420F7">
            <w:pPr>
              <w:jc w:val="center"/>
              <w:rPr>
                <w:sz w:val="22"/>
                <w:szCs w:val="22"/>
                <w:lang w:eastAsia="cs-CZ"/>
              </w:rPr>
              <w:pPrChange w:id="40" w:author="Autor">
                <w:pPr>
                  <w:jc w:val="both"/>
                </w:pPr>
              </w:pPrChange>
            </w:pPr>
            <w:r>
              <w:rPr>
                <w:sz w:val="22"/>
                <w:szCs w:val="22"/>
                <w:lang w:eastAsia="cs-CZ"/>
              </w:rPr>
              <w:t>25</w:t>
            </w:r>
            <w:r w:rsidR="00CB1F85">
              <w:rPr>
                <w:sz w:val="22"/>
                <w:szCs w:val="22"/>
                <w:lang w:eastAsia="cs-CZ"/>
              </w:rPr>
              <w:t xml:space="preserve"> %</w:t>
            </w:r>
          </w:p>
        </w:tc>
      </w:tr>
      <w:tr w:rsidR="00CB1F85" w:rsidRPr="00AB2DF3" w14:paraId="0B0BF3C7"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4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701"/>
          <w:trPrChange w:id="42" w:author="Autor">
            <w:trPr>
              <w:trHeight w:val="2441"/>
            </w:trPr>
          </w:trPrChange>
        </w:trPr>
        <w:tc>
          <w:tcPr>
            <w:tcW w:w="675" w:type="dxa"/>
            <w:vMerge w:val="restart"/>
            <w:shd w:val="clear" w:color="auto" w:fill="auto"/>
            <w:vAlign w:val="center"/>
            <w:tcPrChange w:id="43" w:author="Autor">
              <w:tcPr>
                <w:tcW w:w="675" w:type="dxa"/>
                <w:vMerge w:val="restart"/>
                <w:shd w:val="clear" w:color="auto" w:fill="auto"/>
                <w:vAlign w:val="center"/>
              </w:tcPr>
            </w:tcPrChange>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Change w:id="44" w:author="Autor">
              <w:tcPr>
                <w:tcW w:w="3720" w:type="dxa"/>
                <w:vMerge w:val="restart"/>
                <w:shd w:val="clear" w:color="auto" w:fill="auto"/>
              </w:tcPr>
            </w:tcPrChange>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Change w:id="45" w:author="Autor">
              <w:tcPr>
                <w:tcW w:w="7087" w:type="dxa"/>
                <w:shd w:val="clear" w:color="auto" w:fill="auto"/>
              </w:tcPr>
            </w:tcPrChange>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6420F7" w:rsidRDefault="00CB1F85" w:rsidP="00E06F79">
            <w:pPr>
              <w:jc w:val="both"/>
              <w:rPr>
                <w:sz w:val="6"/>
                <w:rPrChange w:id="46" w:author="Autor">
                  <w:rPr>
                    <w:sz w:val="22"/>
                  </w:rPr>
                </w:rPrChange>
              </w:rPr>
            </w:pPr>
          </w:p>
          <w:p w14:paraId="22B3A666" w14:textId="4B55B71F" w:rsidR="00CB1F85" w:rsidRPr="00AB2DF3" w:rsidRDefault="00CB1F85" w:rsidP="000837A2">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niekoľko zákaziek s nízkou hodnotou</w:t>
            </w:r>
            <w:r w:rsidR="000837A2">
              <w:rPr>
                <w:sz w:val="22"/>
                <w:szCs w:val="22"/>
                <w:lang w:eastAsia="cs-CZ"/>
              </w:rPr>
              <w:t>, ktoré neboli zverejnené</w:t>
            </w:r>
            <w:r>
              <w:rPr>
                <w:sz w:val="22"/>
                <w:szCs w:val="22"/>
                <w:lang w:eastAsia="cs-CZ"/>
              </w:rPr>
              <w:t xml:space="preserve">. </w:t>
            </w:r>
          </w:p>
        </w:tc>
        <w:tc>
          <w:tcPr>
            <w:tcW w:w="2552" w:type="dxa"/>
            <w:shd w:val="clear" w:color="auto" w:fill="auto"/>
            <w:tcPrChange w:id="47" w:author="Autor">
              <w:tcPr>
                <w:tcW w:w="2552" w:type="dxa"/>
                <w:shd w:val="clear" w:color="auto" w:fill="auto"/>
              </w:tcPr>
            </w:tcPrChange>
          </w:tcPr>
          <w:p w14:paraId="61035DA3" w14:textId="3AFBA13D" w:rsidR="00CB1F85" w:rsidRPr="00AB2DF3" w:rsidRDefault="00CB1F85" w:rsidP="006420F7">
            <w:pPr>
              <w:jc w:val="center"/>
              <w:rPr>
                <w:sz w:val="22"/>
                <w:szCs w:val="22"/>
                <w:lang w:eastAsia="cs-CZ"/>
              </w:rPr>
              <w:pPrChange w:id="48" w:author="Autor">
                <w:pPr>
                  <w:jc w:val="both"/>
                </w:pPr>
              </w:pPrChange>
            </w:pPr>
            <w:r w:rsidRPr="00AB2DF3">
              <w:rPr>
                <w:sz w:val="22"/>
                <w:szCs w:val="22"/>
                <w:lang w:eastAsia="cs-CZ"/>
              </w:rPr>
              <w:t xml:space="preserve">100 %  vzťahuje sa </w:t>
            </w:r>
            <w:ins w:id="49" w:author="Autor">
              <w:r w:rsidR="00E96A42">
                <w:rPr>
                  <w:sz w:val="22"/>
                  <w:szCs w:val="22"/>
                  <w:lang w:eastAsia="cs-CZ"/>
                </w:rPr>
                <w:br/>
              </w:r>
            </w:ins>
            <w:r w:rsidRPr="00AB2DF3">
              <w:rPr>
                <w:sz w:val="22"/>
                <w:szCs w:val="22"/>
                <w:lang w:eastAsia="cs-CZ"/>
              </w:rPr>
              <w:t>na každú z rozdelených zákaziek</w:t>
            </w:r>
          </w:p>
          <w:p w14:paraId="592C1419" w14:textId="112464A5" w:rsidR="00CB1F85" w:rsidRPr="00AB2DF3" w:rsidRDefault="00CB1F85" w:rsidP="006420F7">
            <w:pPr>
              <w:jc w:val="center"/>
              <w:rPr>
                <w:sz w:val="22"/>
                <w:szCs w:val="22"/>
                <w:lang w:eastAsia="cs-CZ"/>
              </w:rPr>
              <w:pPrChange w:id="50" w:author="Autor">
                <w:pPr>
                  <w:jc w:val="both"/>
                </w:pPr>
              </w:pPrChange>
            </w:pPr>
            <w:del w:id="51" w:author="Autor">
              <w:r w:rsidRPr="00AB2DF3">
                <w:rPr>
                  <w:sz w:val="22"/>
                  <w:szCs w:val="22"/>
                  <w:lang w:eastAsia="cs-CZ"/>
                </w:rPr>
                <w:delText xml:space="preserve"> </w:delText>
              </w:r>
            </w:del>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00D2E771"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w:t>
            </w:r>
            <w:r w:rsidR="00C45AE2">
              <w:rPr>
                <w:sz w:val="22"/>
                <w:szCs w:val="22"/>
                <w:lang w:eastAsia="cs-CZ"/>
              </w:rPr>
              <w:t>prostredníctvom funkcionality elektronickej platformy.</w:t>
            </w:r>
            <w:r>
              <w:rPr>
                <w:sz w:val="22"/>
                <w:szCs w:val="22"/>
                <w:lang w:eastAsia="cs-CZ"/>
              </w:rPr>
              <w:t xml:space="preserve"> </w:t>
            </w:r>
          </w:p>
          <w:p w14:paraId="040736EB" w14:textId="77777777" w:rsidR="00CB1F85" w:rsidRPr="006420F7" w:rsidRDefault="00CB1F85" w:rsidP="00E06F79">
            <w:pPr>
              <w:jc w:val="both"/>
              <w:rPr>
                <w:sz w:val="6"/>
                <w:rPrChange w:id="52" w:author="Autor">
                  <w:rPr>
                    <w:sz w:val="22"/>
                  </w:rPr>
                </w:rPrChange>
              </w:rPr>
            </w:pPr>
          </w:p>
          <w:p w14:paraId="23D281F5" w14:textId="5EE3423C"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xml:space="preserve">, </w:t>
            </w:r>
            <w:r w:rsidR="00236F7C">
              <w:rPr>
                <w:sz w:val="22"/>
                <w:szCs w:val="22"/>
                <w:lang w:eastAsia="cs-CZ"/>
              </w:rPr>
              <w:t>ktorých výzva na predkladanie ponúk bola zverejnená prostredníctvom funkcionality elektronickej platformy vo vestníku ÚVO.</w:t>
            </w:r>
          </w:p>
          <w:p w14:paraId="5DD04A66" w14:textId="77777777" w:rsidR="00CB1F85" w:rsidRPr="006420F7" w:rsidRDefault="00CB1F85" w:rsidP="00E06F79">
            <w:pPr>
              <w:jc w:val="both"/>
              <w:rPr>
                <w:sz w:val="6"/>
                <w:rPrChange w:id="53" w:author="Autor">
                  <w:rPr>
                    <w:sz w:val="22"/>
                  </w:rPr>
                </w:rPrChange>
              </w:rPr>
            </w:pPr>
          </w:p>
          <w:p w14:paraId="3C35D2CD" w14:textId="77777777" w:rsidR="00236F7C" w:rsidRPr="00AF3C77" w:rsidRDefault="00236F7C" w:rsidP="00236F7C">
            <w:pPr>
              <w:jc w:val="both"/>
              <w:rPr>
                <w:del w:id="54" w:author="Autor"/>
                <w:sz w:val="22"/>
                <w:szCs w:val="22"/>
                <w:lang w:eastAsia="cs-CZ"/>
              </w:rPr>
            </w:pPr>
            <w:r w:rsidRPr="00AF3C77">
              <w:rPr>
                <w:sz w:val="22"/>
                <w:szCs w:val="22"/>
                <w:lang w:eastAsia="cs-CZ"/>
              </w:rPr>
              <w:t>Verejný obstarávateľ porušil § 6 ods. 16 písm. b) ZVO, keď namiesto vyhlásenia zákazky s nízkou hodnotou v rozsahu, ktorá mala byť zverejnená vo vestníku ÚVO, vyhlásil niekoľko zákaziek s nízkou hodnotou nižšieho rozsahu.</w:t>
            </w:r>
          </w:p>
          <w:p w14:paraId="1AC32650" w14:textId="77E4D989" w:rsidR="00CB1F85" w:rsidRPr="0096273B" w:rsidRDefault="00CB1F85" w:rsidP="00E06F79">
            <w:pPr>
              <w:jc w:val="both"/>
              <w:rPr>
                <w:sz w:val="22"/>
                <w:szCs w:val="22"/>
                <w:lang w:eastAsia="cs-CZ"/>
              </w:rPr>
            </w:pPr>
          </w:p>
        </w:tc>
        <w:tc>
          <w:tcPr>
            <w:tcW w:w="2552" w:type="dxa"/>
            <w:shd w:val="clear" w:color="auto" w:fill="auto"/>
          </w:tcPr>
          <w:p w14:paraId="4BA19D2F" w14:textId="1D02A815" w:rsidR="00CB1F85" w:rsidRPr="00AB2DF3" w:rsidRDefault="00CB1F85" w:rsidP="006420F7">
            <w:pPr>
              <w:jc w:val="center"/>
              <w:rPr>
                <w:sz w:val="22"/>
                <w:szCs w:val="22"/>
                <w:lang w:eastAsia="cs-CZ"/>
              </w:rPr>
              <w:pPrChange w:id="55" w:author="Autor">
                <w:pPr>
                  <w:jc w:val="both"/>
                </w:pPr>
              </w:pPrChange>
            </w:pPr>
            <w:r w:rsidRPr="00AB2DF3">
              <w:rPr>
                <w:sz w:val="22"/>
                <w:szCs w:val="22"/>
                <w:lang w:eastAsia="cs-CZ"/>
              </w:rPr>
              <w:lastRenderedPageBreak/>
              <w:t xml:space="preserve">25 % </w:t>
            </w:r>
            <w:r w:rsidRPr="008E4806">
              <w:rPr>
                <w:sz w:val="22"/>
                <w:szCs w:val="22"/>
                <w:lang w:eastAsia="cs-CZ"/>
              </w:rPr>
              <w:t xml:space="preserve">vzťahuje sa </w:t>
            </w:r>
            <w:ins w:id="56" w:author="Autor">
              <w:r w:rsidR="0096273B">
                <w:rPr>
                  <w:sz w:val="22"/>
                  <w:szCs w:val="22"/>
                  <w:lang w:eastAsia="cs-CZ"/>
                </w:rPr>
                <w:br/>
              </w:r>
            </w:ins>
            <w:r w:rsidRPr="008E4806">
              <w:rPr>
                <w:sz w:val="22"/>
                <w:szCs w:val="22"/>
                <w:lang w:eastAsia="cs-CZ"/>
              </w:rPr>
              <w:t>na každú z rozdelených zákaziek</w:t>
            </w:r>
          </w:p>
          <w:p w14:paraId="1217F0EA" w14:textId="77777777" w:rsidR="00CB1F85" w:rsidRPr="00AB2DF3" w:rsidRDefault="00CB1F85" w:rsidP="006420F7">
            <w:pPr>
              <w:jc w:val="center"/>
              <w:rPr>
                <w:sz w:val="22"/>
                <w:szCs w:val="22"/>
                <w:lang w:eastAsia="cs-CZ"/>
              </w:rPr>
              <w:pPrChange w:id="57" w:author="Autor">
                <w:pPr>
                  <w:jc w:val="both"/>
                </w:pPr>
              </w:pPrChange>
            </w:pPr>
          </w:p>
        </w:tc>
      </w:tr>
      <w:tr w:rsidR="00236F7C" w:rsidRPr="00AB2DF3" w14:paraId="2F4A4A26" w14:textId="77777777" w:rsidTr="00E06F79">
        <w:trPr>
          <w:trHeight w:val="70"/>
        </w:trPr>
        <w:tc>
          <w:tcPr>
            <w:tcW w:w="675" w:type="dxa"/>
            <w:vMerge/>
            <w:shd w:val="clear" w:color="auto" w:fill="auto"/>
            <w:vAlign w:val="center"/>
          </w:tcPr>
          <w:p w14:paraId="03DAA73B" w14:textId="77777777" w:rsidR="00236F7C" w:rsidRPr="00AB2DF3" w:rsidRDefault="00236F7C" w:rsidP="00236F7C">
            <w:pPr>
              <w:jc w:val="center"/>
              <w:rPr>
                <w:sz w:val="22"/>
                <w:szCs w:val="22"/>
                <w:lang w:eastAsia="cs-CZ"/>
              </w:rPr>
            </w:pPr>
          </w:p>
        </w:tc>
        <w:tc>
          <w:tcPr>
            <w:tcW w:w="3720" w:type="dxa"/>
            <w:vMerge/>
            <w:shd w:val="clear" w:color="auto" w:fill="auto"/>
          </w:tcPr>
          <w:p w14:paraId="764E3947" w14:textId="77777777" w:rsidR="00236F7C" w:rsidRPr="00AB2DF3" w:rsidRDefault="00236F7C" w:rsidP="00236F7C">
            <w:pPr>
              <w:jc w:val="both"/>
              <w:rPr>
                <w:sz w:val="22"/>
                <w:szCs w:val="22"/>
                <w:lang w:eastAsia="cs-CZ"/>
              </w:rPr>
            </w:pPr>
          </w:p>
        </w:tc>
        <w:tc>
          <w:tcPr>
            <w:tcW w:w="7087" w:type="dxa"/>
            <w:shd w:val="clear" w:color="auto" w:fill="auto"/>
          </w:tcPr>
          <w:p w14:paraId="31F8577F" w14:textId="0C7A409F" w:rsidR="00236F7C" w:rsidRDefault="00236F7C" w:rsidP="00236F7C">
            <w:pPr>
              <w:jc w:val="both"/>
              <w:rPr>
                <w:sz w:val="22"/>
                <w:szCs w:val="22"/>
                <w:lang w:eastAsia="cs-CZ"/>
              </w:rPr>
            </w:pPr>
            <w:r w:rsidRPr="00AF3C77">
              <w:rPr>
                <w:sz w:val="22"/>
                <w:szCs w:val="22"/>
                <w:lang w:eastAsia="cs-CZ"/>
              </w:rPr>
              <w:t xml:space="preserve">Verejný obstarávateľ porušil § 6 ods. 16 písm. c) ZVO, keď namiesto vyhlásenia podlimitnej zákazky na stavebné práce s PHZ vyššou ako 800 000 eur bez DPH, vyhlásil niekoľko podlimitných zákaziek na stavebné práce </w:t>
            </w:r>
            <w:ins w:id="58" w:author="Autor">
              <w:r w:rsidR="00236B90">
                <w:rPr>
                  <w:sz w:val="22"/>
                  <w:szCs w:val="22"/>
                  <w:lang w:eastAsia="cs-CZ"/>
                </w:rPr>
                <w:br/>
              </w:r>
            </w:ins>
            <w:r w:rsidRPr="00AF3C77">
              <w:rPr>
                <w:sz w:val="22"/>
                <w:szCs w:val="22"/>
                <w:lang w:eastAsia="cs-CZ"/>
              </w:rPr>
              <w:t>s PHZ nižšou ako 800 000 eur bez DPH, na základe čoho sa vyhol podaniu námietok.</w:t>
            </w:r>
          </w:p>
        </w:tc>
        <w:tc>
          <w:tcPr>
            <w:tcW w:w="2552" w:type="dxa"/>
            <w:shd w:val="clear" w:color="auto" w:fill="auto"/>
          </w:tcPr>
          <w:p w14:paraId="1F4182F9" w14:textId="2A7820D1" w:rsidR="00236F7C" w:rsidRPr="00AB2DF3" w:rsidRDefault="00236F7C" w:rsidP="006420F7">
            <w:pPr>
              <w:jc w:val="center"/>
              <w:rPr>
                <w:sz w:val="22"/>
                <w:szCs w:val="22"/>
                <w:lang w:eastAsia="cs-CZ"/>
              </w:rPr>
              <w:pPrChange w:id="59" w:author="Autor">
                <w:pPr>
                  <w:jc w:val="both"/>
                </w:pPr>
              </w:pPrChange>
            </w:pPr>
            <w:r>
              <w:rPr>
                <w:sz w:val="22"/>
                <w:szCs w:val="22"/>
                <w:lang w:eastAsia="cs-CZ"/>
              </w:rPr>
              <w:t>10 %</w:t>
            </w:r>
          </w:p>
        </w:tc>
      </w:tr>
      <w:tr w:rsidR="00236F7C" w:rsidRPr="00AB2DF3" w14:paraId="1BC69DD7" w14:textId="77777777" w:rsidTr="00E06F79">
        <w:trPr>
          <w:trHeight w:val="503"/>
        </w:trPr>
        <w:tc>
          <w:tcPr>
            <w:tcW w:w="675" w:type="dxa"/>
            <w:vMerge w:val="restart"/>
            <w:shd w:val="clear" w:color="auto" w:fill="auto"/>
            <w:vAlign w:val="center"/>
          </w:tcPr>
          <w:p w14:paraId="500B566A" w14:textId="77777777" w:rsidR="00236F7C" w:rsidRDefault="00236F7C" w:rsidP="00236F7C">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236F7C" w:rsidRDefault="00236F7C" w:rsidP="00236F7C">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292A5DFF" w:rsidR="00236F7C" w:rsidRDefault="00236F7C" w:rsidP="00236F7C">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5964B55C" w14:textId="2B3C6E7F" w:rsidR="00236F7C" w:rsidRPr="006420F7" w:rsidRDefault="00236F7C" w:rsidP="00236F7C">
            <w:pPr>
              <w:jc w:val="both"/>
              <w:rPr>
                <w:sz w:val="6"/>
                <w:rPrChange w:id="60" w:author="Autor">
                  <w:rPr>
                    <w:sz w:val="22"/>
                  </w:rPr>
                </w:rPrChange>
              </w:rPr>
            </w:pPr>
          </w:p>
          <w:p w14:paraId="4867B5E2" w14:textId="4BDAFF9F" w:rsidR="00236F7C" w:rsidRDefault="00236F7C" w:rsidP="00236F7C">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 keď iba jeden hospodársky subjekt bol spôsobilý predložiť ponuku, ktorá by spĺňala požiadavky na predmet zákazky.</w:t>
            </w:r>
          </w:p>
          <w:p w14:paraId="70A528F6" w14:textId="77777777" w:rsidR="00236F7C" w:rsidRPr="006420F7" w:rsidRDefault="00236F7C" w:rsidP="00236F7C">
            <w:pPr>
              <w:jc w:val="both"/>
              <w:rPr>
                <w:sz w:val="6"/>
                <w:rPrChange w:id="61" w:author="Autor">
                  <w:rPr>
                    <w:sz w:val="22"/>
                  </w:rPr>
                </w:rPrChange>
              </w:rPr>
            </w:pPr>
          </w:p>
        </w:tc>
        <w:tc>
          <w:tcPr>
            <w:tcW w:w="2552" w:type="dxa"/>
            <w:shd w:val="clear" w:color="auto" w:fill="auto"/>
          </w:tcPr>
          <w:p w14:paraId="0B216905" w14:textId="77777777" w:rsidR="00236F7C" w:rsidRDefault="00236F7C" w:rsidP="006420F7">
            <w:pPr>
              <w:jc w:val="center"/>
              <w:rPr>
                <w:sz w:val="22"/>
                <w:szCs w:val="22"/>
                <w:lang w:eastAsia="cs-CZ"/>
              </w:rPr>
              <w:pPrChange w:id="62" w:author="Autor">
                <w:pPr>
                  <w:jc w:val="both"/>
                </w:pPr>
              </w:pPrChange>
            </w:pPr>
            <w:r>
              <w:rPr>
                <w:sz w:val="22"/>
                <w:szCs w:val="22"/>
                <w:lang w:eastAsia="cs-CZ"/>
              </w:rPr>
              <w:t>25 %</w:t>
            </w:r>
          </w:p>
        </w:tc>
      </w:tr>
      <w:tr w:rsidR="00236F7C" w:rsidRPr="00AB2DF3" w14:paraId="58B370F0" w14:textId="77777777" w:rsidTr="00E06F79">
        <w:trPr>
          <w:trHeight w:val="502"/>
        </w:trPr>
        <w:tc>
          <w:tcPr>
            <w:tcW w:w="675" w:type="dxa"/>
            <w:vMerge/>
            <w:shd w:val="clear" w:color="auto" w:fill="auto"/>
            <w:vAlign w:val="center"/>
          </w:tcPr>
          <w:p w14:paraId="58610716" w14:textId="77777777" w:rsidR="00236F7C" w:rsidRDefault="00236F7C" w:rsidP="00236F7C">
            <w:pPr>
              <w:jc w:val="center"/>
              <w:rPr>
                <w:sz w:val="22"/>
                <w:szCs w:val="22"/>
                <w:lang w:eastAsia="cs-CZ"/>
              </w:rPr>
            </w:pPr>
          </w:p>
        </w:tc>
        <w:tc>
          <w:tcPr>
            <w:tcW w:w="3720" w:type="dxa"/>
            <w:vMerge/>
            <w:shd w:val="clear" w:color="auto" w:fill="auto"/>
          </w:tcPr>
          <w:p w14:paraId="1D59C5F7" w14:textId="77777777" w:rsidR="00236F7C" w:rsidRDefault="00236F7C" w:rsidP="00236F7C">
            <w:pPr>
              <w:jc w:val="both"/>
              <w:rPr>
                <w:sz w:val="22"/>
                <w:szCs w:val="22"/>
                <w:lang w:eastAsia="cs-CZ"/>
              </w:rPr>
            </w:pPr>
          </w:p>
        </w:tc>
        <w:tc>
          <w:tcPr>
            <w:tcW w:w="7087" w:type="dxa"/>
            <w:shd w:val="clear" w:color="auto" w:fill="auto"/>
          </w:tcPr>
          <w:p w14:paraId="180C4895" w14:textId="2E486E4B" w:rsidR="00236F7C"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ak viacero hospodárskych subjektov na trhu bolo spôsobilých predložiť ponuku, ale zároveň nebol predložený vyšší počet ponúk.</w:t>
            </w:r>
          </w:p>
        </w:tc>
        <w:tc>
          <w:tcPr>
            <w:tcW w:w="2552" w:type="dxa"/>
            <w:shd w:val="clear" w:color="auto" w:fill="auto"/>
          </w:tcPr>
          <w:p w14:paraId="2A494A48" w14:textId="2BBBFACE" w:rsidR="00236F7C" w:rsidRDefault="00236F7C" w:rsidP="006420F7">
            <w:pPr>
              <w:jc w:val="center"/>
              <w:rPr>
                <w:sz w:val="22"/>
                <w:szCs w:val="22"/>
                <w:lang w:eastAsia="cs-CZ"/>
              </w:rPr>
              <w:pPrChange w:id="63" w:author="Autor">
                <w:pPr>
                  <w:jc w:val="both"/>
                </w:pPr>
              </w:pPrChange>
            </w:pPr>
            <w:r>
              <w:rPr>
                <w:sz w:val="22"/>
                <w:szCs w:val="22"/>
                <w:lang w:eastAsia="cs-CZ"/>
              </w:rPr>
              <w:t>10%</w:t>
            </w:r>
          </w:p>
        </w:tc>
      </w:tr>
      <w:tr w:rsidR="00236F7C" w:rsidRPr="00AB2DF3" w14:paraId="34EB6300" w14:textId="77777777" w:rsidTr="00E06F79">
        <w:trPr>
          <w:trHeight w:val="502"/>
        </w:trPr>
        <w:tc>
          <w:tcPr>
            <w:tcW w:w="675" w:type="dxa"/>
            <w:vMerge/>
            <w:shd w:val="clear" w:color="auto" w:fill="auto"/>
            <w:vAlign w:val="center"/>
          </w:tcPr>
          <w:p w14:paraId="2DA1FD59" w14:textId="77777777" w:rsidR="00236F7C" w:rsidRDefault="00236F7C" w:rsidP="00236F7C">
            <w:pPr>
              <w:jc w:val="center"/>
              <w:rPr>
                <w:sz w:val="22"/>
                <w:szCs w:val="22"/>
                <w:lang w:eastAsia="cs-CZ"/>
              </w:rPr>
            </w:pPr>
          </w:p>
        </w:tc>
        <w:tc>
          <w:tcPr>
            <w:tcW w:w="3720" w:type="dxa"/>
            <w:vMerge/>
            <w:shd w:val="clear" w:color="auto" w:fill="auto"/>
          </w:tcPr>
          <w:p w14:paraId="3A811AAC" w14:textId="77777777" w:rsidR="00236F7C" w:rsidRDefault="00236F7C" w:rsidP="00236F7C">
            <w:pPr>
              <w:jc w:val="both"/>
              <w:rPr>
                <w:sz w:val="22"/>
                <w:szCs w:val="22"/>
                <w:lang w:eastAsia="cs-CZ"/>
              </w:rPr>
            </w:pPr>
          </w:p>
        </w:tc>
        <w:tc>
          <w:tcPr>
            <w:tcW w:w="7087" w:type="dxa"/>
            <w:shd w:val="clear" w:color="auto" w:fill="auto"/>
          </w:tcPr>
          <w:p w14:paraId="746F6366" w14:textId="011C4093" w:rsidR="00236F7C" w:rsidRPr="007473CD" w:rsidRDefault="00236F7C" w:rsidP="00236F7C">
            <w:pPr>
              <w:jc w:val="both"/>
              <w:rPr>
                <w:sz w:val="22"/>
                <w:szCs w:val="22"/>
                <w:lang w:eastAsia="cs-CZ"/>
              </w:rPr>
            </w:pPr>
            <w:r w:rsidRPr="007473CD">
              <w:rPr>
                <w:sz w:val="22"/>
                <w:szCs w:val="22"/>
                <w:lang w:eastAsia="cs-CZ"/>
              </w:rPr>
              <w:t>Ostatné prípady nedovoleného spájania rôznorodých zákaziek</w:t>
            </w:r>
            <w:r>
              <w:rPr>
                <w:sz w:val="22"/>
                <w:szCs w:val="22"/>
                <w:lang w:eastAsia="cs-CZ"/>
              </w:rPr>
              <w:t xml:space="preserve">, ak </w:t>
            </w:r>
            <w:r w:rsidRPr="007473CD">
              <w:rPr>
                <w:sz w:val="22"/>
                <w:szCs w:val="22"/>
                <w:lang w:eastAsia="cs-CZ"/>
              </w:rPr>
              <w:t xml:space="preserve">bol predložený vyšší počet ponúk uchádzačov, ktorí splnili podmienky účasti </w:t>
            </w:r>
            <w:ins w:id="64" w:author="Autor">
              <w:r w:rsidR="00236B90">
                <w:rPr>
                  <w:sz w:val="22"/>
                  <w:szCs w:val="22"/>
                  <w:lang w:eastAsia="cs-CZ"/>
                </w:rPr>
                <w:br/>
              </w:r>
            </w:ins>
            <w:r w:rsidRPr="007473CD">
              <w:rPr>
                <w:sz w:val="22"/>
                <w:szCs w:val="22"/>
                <w:lang w:eastAsia="cs-CZ"/>
              </w:rPr>
              <w:t xml:space="preserve">a požiadavky na predmet zákazky. </w:t>
            </w:r>
          </w:p>
          <w:p w14:paraId="7045468C" w14:textId="77777777" w:rsidR="00236F7C" w:rsidRPr="006420F7" w:rsidRDefault="00236F7C" w:rsidP="00236F7C">
            <w:pPr>
              <w:jc w:val="both"/>
              <w:rPr>
                <w:sz w:val="6"/>
                <w:rPrChange w:id="65" w:author="Autor">
                  <w:rPr>
                    <w:sz w:val="22"/>
                  </w:rPr>
                </w:rPrChange>
              </w:rPr>
            </w:pPr>
          </w:p>
          <w:p w14:paraId="561B123C" w14:textId="0C4AA07A" w:rsidR="00236F7C" w:rsidRPr="00DB4BA0" w:rsidRDefault="00236F7C" w:rsidP="00236F7C">
            <w:pPr>
              <w:jc w:val="both"/>
              <w:rPr>
                <w:sz w:val="22"/>
                <w:szCs w:val="22"/>
                <w:lang w:eastAsia="cs-CZ"/>
              </w:rPr>
            </w:pPr>
            <w:r w:rsidRPr="007473CD">
              <w:rPr>
                <w:sz w:val="22"/>
                <w:szCs w:val="22"/>
                <w:lang w:eastAsia="cs-CZ"/>
              </w:rPr>
              <w:t>Vyšší počet predložených ponúk sa posudzuje individuálne.</w:t>
            </w:r>
          </w:p>
        </w:tc>
        <w:tc>
          <w:tcPr>
            <w:tcW w:w="2552" w:type="dxa"/>
            <w:shd w:val="clear" w:color="auto" w:fill="auto"/>
          </w:tcPr>
          <w:p w14:paraId="67975D83" w14:textId="25FB27F0" w:rsidR="00236F7C" w:rsidRDefault="00236F7C" w:rsidP="006420F7">
            <w:pPr>
              <w:jc w:val="center"/>
              <w:rPr>
                <w:sz w:val="22"/>
                <w:szCs w:val="22"/>
                <w:lang w:eastAsia="cs-CZ"/>
              </w:rPr>
              <w:pPrChange w:id="66" w:author="Autor">
                <w:pPr>
                  <w:jc w:val="both"/>
                </w:pPr>
              </w:pPrChange>
            </w:pPr>
            <w:r>
              <w:rPr>
                <w:sz w:val="22"/>
                <w:szCs w:val="22"/>
                <w:lang w:eastAsia="cs-CZ"/>
              </w:rPr>
              <w:t>5 %</w:t>
            </w:r>
          </w:p>
        </w:tc>
      </w:tr>
      <w:tr w:rsidR="00236F7C" w:rsidRPr="00AB2DF3" w14:paraId="2B5BEB10" w14:textId="77777777" w:rsidTr="00E06F79">
        <w:tc>
          <w:tcPr>
            <w:tcW w:w="675" w:type="dxa"/>
            <w:shd w:val="clear" w:color="auto" w:fill="auto"/>
            <w:vAlign w:val="center"/>
          </w:tcPr>
          <w:p w14:paraId="4541CCDE" w14:textId="77777777" w:rsidR="00236F7C" w:rsidRPr="00AB2DF3" w:rsidRDefault="00236F7C" w:rsidP="00236F7C">
            <w:pPr>
              <w:jc w:val="center"/>
              <w:rPr>
                <w:sz w:val="22"/>
                <w:szCs w:val="22"/>
                <w:lang w:eastAsia="cs-CZ"/>
              </w:rPr>
            </w:pPr>
            <w:r>
              <w:rPr>
                <w:sz w:val="22"/>
                <w:szCs w:val="22"/>
                <w:lang w:eastAsia="cs-CZ"/>
              </w:rPr>
              <w:t>4</w:t>
            </w:r>
          </w:p>
        </w:tc>
        <w:tc>
          <w:tcPr>
            <w:tcW w:w="3720" w:type="dxa"/>
            <w:shd w:val="clear" w:color="auto" w:fill="auto"/>
          </w:tcPr>
          <w:p w14:paraId="085D40A3" w14:textId="77777777" w:rsidR="00236F7C" w:rsidRPr="00AB2DF3" w:rsidRDefault="00236F7C" w:rsidP="00236F7C">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236F7C" w:rsidRDefault="00236F7C" w:rsidP="00236F7C">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236F7C" w:rsidRPr="006420F7" w:rsidRDefault="00236F7C" w:rsidP="00236F7C">
            <w:pPr>
              <w:jc w:val="both"/>
              <w:rPr>
                <w:sz w:val="6"/>
                <w:rPrChange w:id="67" w:author="Autor">
                  <w:rPr>
                    <w:sz w:val="22"/>
                  </w:rPr>
                </w:rPrChange>
              </w:rPr>
            </w:pPr>
          </w:p>
          <w:p w14:paraId="217A5F86" w14:textId="77777777" w:rsidR="00236F7C" w:rsidRDefault="00236F7C" w:rsidP="00236F7C">
            <w:pPr>
              <w:jc w:val="both"/>
              <w:rPr>
                <w:del w:id="68" w:author="Autor"/>
                <w:sz w:val="22"/>
                <w:szCs w:val="22"/>
                <w:lang w:eastAsia="cs-CZ"/>
              </w:rPr>
            </w:pPr>
            <w:r>
              <w:rPr>
                <w:sz w:val="22"/>
                <w:szCs w:val="22"/>
                <w:lang w:eastAsia="cs-CZ"/>
              </w:rPr>
              <w:t>Tento typ porušenia sa vťahuje aj na prípady, ak odôvodnenie nerozdelenia zákazky na časti nebolo dostatočné.</w:t>
            </w:r>
          </w:p>
          <w:p w14:paraId="5CA135E0" w14:textId="6EAF49CE" w:rsidR="00236F7C" w:rsidRPr="00AB2DF3" w:rsidRDefault="00236F7C" w:rsidP="00236F7C">
            <w:pPr>
              <w:jc w:val="both"/>
              <w:rPr>
                <w:sz w:val="22"/>
                <w:szCs w:val="22"/>
                <w:lang w:eastAsia="cs-CZ"/>
              </w:rPr>
            </w:pPr>
          </w:p>
        </w:tc>
        <w:tc>
          <w:tcPr>
            <w:tcW w:w="2552" w:type="dxa"/>
            <w:shd w:val="clear" w:color="auto" w:fill="auto"/>
          </w:tcPr>
          <w:p w14:paraId="2F9CBF19" w14:textId="77777777" w:rsidR="00236F7C" w:rsidRPr="00AB2DF3" w:rsidRDefault="00236F7C" w:rsidP="006420F7">
            <w:pPr>
              <w:jc w:val="center"/>
              <w:rPr>
                <w:sz w:val="22"/>
                <w:szCs w:val="22"/>
                <w:lang w:eastAsia="cs-CZ"/>
              </w:rPr>
              <w:pPrChange w:id="69" w:author="Autor">
                <w:pPr>
                  <w:jc w:val="both"/>
                </w:pPr>
              </w:pPrChange>
            </w:pPr>
            <w:r>
              <w:rPr>
                <w:sz w:val="22"/>
                <w:szCs w:val="22"/>
                <w:lang w:eastAsia="cs-CZ"/>
              </w:rPr>
              <w:t>5 %</w:t>
            </w:r>
          </w:p>
        </w:tc>
      </w:tr>
      <w:tr w:rsidR="00236F7C" w:rsidRPr="00AB2DF3" w14:paraId="75EE9AC6"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70"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75"/>
          <w:trPrChange w:id="71" w:author="Autor">
            <w:trPr>
              <w:trHeight w:val="741"/>
            </w:trPr>
          </w:trPrChange>
        </w:trPr>
        <w:tc>
          <w:tcPr>
            <w:tcW w:w="675" w:type="dxa"/>
            <w:vMerge w:val="restart"/>
            <w:shd w:val="clear" w:color="auto" w:fill="auto"/>
            <w:vAlign w:val="center"/>
            <w:tcPrChange w:id="72" w:author="Autor">
              <w:tcPr>
                <w:tcW w:w="675" w:type="dxa"/>
                <w:vMerge w:val="restart"/>
                <w:shd w:val="clear" w:color="auto" w:fill="auto"/>
                <w:vAlign w:val="center"/>
              </w:tcPr>
            </w:tcPrChange>
          </w:tcPr>
          <w:p w14:paraId="00559B82" w14:textId="77777777" w:rsidR="00236F7C" w:rsidRPr="00AB2DF3" w:rsidRDefault="00236F7C" w:rsidP="00236F7C">
            <w:pPr>
              <w:jc w:val="center"/>
              <w:rPr>
                <w:sz w:val="22"/>
                <w:szCs w:val="22"/>
                <w:lang w:eastAsia="cs-CZ"/>
              </w:rPr>
            </w:pPr>
            <w:r>
              <w:rPr>
                <w:sz w:val="22"/>
                <w:szCs w:val="22"/>
                <w:lang w:eastAsia="cs-CZ"/>
              </w:rPr>
              <w:lastRenderedPageBreak/>
              <w:t>5</w:t>
            </w:r>
          </w:p>
        </w:tc>
        <w:tc>
          <w:tcPr>
            <w:tcW w:w="3720" w:type="dxa"/>
            <w:vMerge w:val="restart"/>
            <w:shd w:val="clear" w:color="auto" w:fill="auto"/>
            <w:tcPrChange w:id="73" w:author="Autor">
              <w:tcPr>
                <w:tcW w:w="3720" w:type="dxa"/>
                <w:vMerge w:val="restart"/>
                <w:shd w:val="clear" w:color="auto" w:fill="auto"/>
              </w:tcPr>
            </w:tcPrChange>
          </w:tcPr>
          <w:p w14:paraId="6F3B83C5" w14:textId="77777777" w:rsidR="00236F7C" w:rsidRDefault="00236F7C" w:rsidP="00236F7C">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236F7C" w:rsidRPr="00AB2DF3" w:rsidRDefault="00236F7C" w:rsidP="00236F7C">
            <w:pPr>
              <w:jc w:val="both"/>
              <w:rPr>
                <w:sz w:val="22"/>
                <w:szCs w:val="22"/>
                <w:lang w:eastAsia="cs-CZ"/>
              </w:rPr>
            </w:pPr>
          </w:p>
          <w:p w14:paraId="48EBB2CE" w14:textId="77777777" w:rsidR="00236F7C" w:rsidRDefault="00236F7C" w:rsidP="00236F7C">
            <w:pPr>
              <w:jc w:val="both"/>
              <w:rPr>
                <w:sz w:val="22"/>
                <w:szCs w:val="22"/>
                <w:lang w:eastAsia="cs-CZ"/>
              </w:rPr>
            </w:pPr>
            <w:r>
              <w:rPr>
                <w:sz w:val="22"/>
                <w:szCs w:val="22"/>
                <w:lang w:eastAsia="cs-CZ"/>
              </w:rPr>
              <w:t>alebo</w:t>
            </w:r>
          </w:p>
          <w:p w14:paraId="15377795" w14:textId="77777777" w:rsidR="00236F7C" w:rsidRPr="00AB2DF3" w:rsidRDefault="00236F7C" w:rsidP="00236F7C">
            <w:pPr>
              <w:jc w:val="both"/>
              <w:rPr>
                <w:sz w:val="22"/>
                <w:szCs w:val="22"/>
                <w:lang w:eastAsia="cs-CZ"/>
              </w:rPr>
            </w:pPr>
          </w:p>
          <w:p w14:paraId="0BF35471" w14:textId="77777777" w:rsidR="00236F7C" w:rsidRDefault="00236F7C" w:rsidP="00236F7C">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236F7C" w:rsidRDefault="00236F7C" w:rsidP="00236F7C">
            <w:pPr>
              <w:jc w:val="both"/>
              <w:rPr>
                <w:sz w:val="22"/>
                <w:szCs w:val="22"/>
                <w:lang w:eastAsia="cs-CZ"/>
              </w:rPr>
            </w:pPr>
          </w:p>
          <w:p w14:paraId="0E1BB98E" w14:textId="77777777" w:rsidR="00236F7C" w:rsidRDefault="00236F7C" w:rsidP="00236F7C">
            <w:pPr>
              <w:jc w:val="both"/>
              <w:rPr>
                <w:sz w:val="22"/>
                <w:szCs w:val="22"/>
                <w:lang w:eastAsia="cs-CZ"/>
              </w:rPr>
            </w:pPr>
            <w:r>
              <w:rPr>
                <w:sz w:val="22"/>
                <w:szCs w:val="22"/>
                <w:lang w:eastAsia="cs-CZ"/>
              </w:rPr>
              <w:t>alebo</w:t>
            </w:r>
          </w:p>
          <w:p w14:paraId="58AA30E2" w14:textId="77777777" w:rsidR="00236F7C" w:rsidRDefault="00236F7C" w:rsidP="00236F7C">
            <w:pPr>
              <w:jc w:val="both"/>
              <w:rPr>
                <w:sz w:val="22"/>
                <w:szCs w:val="22"/>
                <w:lang w:eastAsia="cs-CZ"/>
              </w:rPr>
            </w:pPr>
          </w:p>
          <w:p w14:paraId="14224611" w14:textId="77777777" w:rsidR="00236F7C" w:rsidRPr="00AB2DF3" w:rsidRDefault="00236F7C" w:rsidP="00236F7C">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Change w:id="74" w:author="Autor">
              <w:tcPr>
                <w:tcW w:w="7087" w:type="dxa"/>
                <w:shd w:val="clear" w:color="auto" w:fill="auto"/>
              </w:tcPr>
            </w:tcPrChange>
          </w:tcPr>
          <w:p w14:paraId="01E6A63D" w14:textId="77777777" w:rsidR="00236F7C" w:rsidRDefault="00236F7C" w:rsidP="00236F7C">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55AF5188" w14:textId="77777777" w:rsidR="00236F7C" w:rsidRDefault="00236F7C" w:rsidP="00236F7C">
            <w:pPr>
              <w:jc w:val="both"/>
              <w:rPr>
                <w:del w:id="75" w:author="Autor"/>
                <w:sz w:val="22"/>
                <w:szCs w:val="22"/>
                <w:lang w:eastAsia="cs-CZ"/>
              </w:rPr>
            </w:pPr>
          </w:p>
          <w:p w14:paraId="41D7A540" w14:textId="77777777" w:rsidR="00236F7C" w:rsidRPr="00AB2DF3" w:rsidRDefault="00236F7C" w:rsidP="00236F7C">
            <w:pPr>
              <w:jc w:val="both"/>
              <w:rPr>
                <w:del w:id="76" w:author="Auto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08EB4FBC" w:rsidR="00236F7C" w:rsidRPr="00AB2DF3" w:rsidRDefault="00236F7C" w:rsidP="00236F7C">
            <w:pPr>
              <w:jc w:val="both"/>
              <w:rPr>
                <w:sz w:val="22"/>
                <w:szCs w:val="22"/>
                <w:lang w:eastAsia="cs-CZ"/>
              </w:rPr>
            </w:pPr>
          </w:p>
        </w:tc>
        <w:tc>
          <w:tcPr>
            <w:tcW w:w="2552" w:type="dxa"/>
            <w:shd w:val="clear" w:color="auto" w:fill="auto"/>
            <w:tcPrChange w:id="77" w:author="Autor">
              <w:tcPr>
                <w:tcW w:w="2552" w:type="dxa"/>
                <w:shd w:val="clear" w:color="auto" w:fill="auto"/>
              </w:tcPr>
            </w:tcPrChange>
          </w:tcPr>
          <w:p w14:paraId="212517CB" w14:textId="465E9DB6" w:rsidR="00236F7C" w:rsidRPr="00AB2DF3" w:rsidRDefault="00236F7C" w:rsidP="006420F7">
            <w:pPr>
              <w:jc w:val="center"/>
              <w:rPr>
                <w:sz w:val="22"/>
                <w:szCs w:val="22"/>
                <w:lang w:eastAsia="cs-CZ"/>
              </w:rPr>
              <w:pPrChange w:id="78" w:author="Autor">
                <w:pPr>
                  <w:jc w:val="both"/>
                </w:pPr>
              </w:pPrChange>
            </w:pPr>
            <w:r>
              <w:rPr>
                <w:sz w:val="22"/>
                <w:szCs w:val="22"/>
                <w:lang w:eastAsia="cs-CZ"/>
              </w:rPr>
              <w:t>100 %</w:t>
            </w:r>
            <w:del w:id="79" w:author="Autor">
              <w:r>
                <w:rPr>
                  <w:sz w:val="22"/>
                  <w:szCs w:val="22"/>
                  <w:lang w:eastAsia="cs-CZ"/>
                </w:rPr>
                <w:delText xml:space="preserve"> </w:delText>
              </w:r>
            </w:del>
          </w:p>
          <w:p w14:paraId="270E981F" w14:textId="77777777" w:rsidR="00236F7C" w:rsidRPr="00AB2DF3" w:rsidRDefault="00236F7C" w:rsidP="006420F7">
            <w:pPr>
              <w:jc w:val="center"/>
              <w:rPr>
                <w:sz w:val="22"/>
                <w:szCs w:val="22"/>
                <w:lang w:eastAsia="cs-CZ"/>
              </w:rPr>
              <w:pPrChange w:id="80" w:author="Autor">
                <w:pPr>
                  <w:jc w:val="both"/>
                </w:pPr>
              </w:pPrChange>
            </w:pPr>
          </w:p>
        </w:tc>
      </w:tr>
      <w:tr w:rsidR="00236F7C" w:rsidRPr="00AB2DF3" w14:paraId="00858530"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81"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555"/>
          <w:trPrChange w:id="82" w:author="Autor">
            <w:trPr>
              <w:trHeight w:val="738"/>
            </w:trPr>
          </w:trPrChange>
        </w:trPr>
        <w:tc>
          <w:tcPr>
            <w:tcW w:w="675" w:type="dxa"/>
            <w:vMerge/>
            <w:shd w:val="clear" w:color="auto" w:fill="auto"/>
            <w:vAlign w:val="center"/>
            <w:tcPrChange w:id="83" w:author="Autor">
              <w:tcPr>
                <w:tcW w:w="675" w:type="dxa"/>
                <w:vMerge/>
                <w:shd w:val="clear" w:color="auto" w:fill="auto"/>
                <w:vAlign w:val="center"/>
              </w:tcPr>
            </w:tcPrChange>
          </w:tcPr>
          <w:p w14:paraId="5DB4A300" w14:textId="77777777" w:rsidR="00236F7C" w:rsidRDefault="00236F7C" w:rsidP="00236F7C">
            <w:pPr>
              <w:jc w:val="center"/>
              <w:rPr>
                <w:sz w:val="22"/>
                <w:szCs w:val="22"/>
                <w:lang w:eastAsia="cs-CZ"/>
              </w:rPr>
            </w:pPr>
          </w:p>
        </w:tc>
        <w:tc>
          <w:tcPr>
            <w:tcW w:w="3720" w:type="dxa"/>
            <w:vMerge/>
            <w:shd w:val="clear" w:color="auto" w:fill="auto"/>
            <w:tcPrChange w:id="84" w:author="Autor">
              <w:tcPr>
                <w:tcW w:w="3720" w:type="dxa"/>
                <w:vMerge/>
                <w:shd w:val="clear" w:color="auto" w:fill="auto"/>
              </w:tcPr>
            </w:tcPrChange>
          </w:tcPr>
          <w:p w14:paraId="75DE279D" w14:textId="77777777" w:rsidR="00236F7C" w:rsidRPr="00AB2DF3" w:rsidRDefault="00236F7C" w:rsidP="00236F7C">
            <w:pPr>
              <w:jc w:val="both"/>
              <w:rPr>
                <w:sz w:val="22"/>
                <w:szCs w:val="22"/>
                <w:lang w:eastAsia="cs-CZ"/>
              </w:rPr>
            </w:pPr>
          </w:p>
        </w:tc>
        <w:tc>
          <w:tcPr>
            <w:tcW w:w="7087" w:type="dxa"/>
            <w:shd w:val="clear" w:color="auto" w:fill="auto"/>
            <w:tcPrChange w:id="85" w:author="Autor">
              <w:tcPr>
                <w:tcW w:w="7087" w:type="dxa"/>
                <w:shd w:val="clear" w:color="auto" w:fill="auto"/>
              </w:tcPr>
            </w:tcPrChange>
          </w:tcPr>
          <w:p w14:paraId="66A2B276"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Change w:id="86" w:author="Autor">
              <w:tcPr>
                <w:tcW w:w="2552" w:type="dxa"/>
                <w:shd w:val="clear" w:color="auto" w:fill="auto"/>
              </w:tcPr>
            </w:tcPrChange>
          </w:tcPr>
          <w:p w14:paraId="0AA53F99" w14:textId="36D534B9" w:rsidR="00236F7C" w:rsidRPr="00AB2DF3" w:rsidRDefault="00236F7C" w:rsidP="006420F7">
            <w:pPr>
              <w:jc w:val="center"/>
              <w:rPr>
                <w:sz w:val="22"/>
                <w:szCs w:val="22"/>
                <w:lang w:eastAsia="cs-CZ"/>
              </w:rPr>
              <w:pPrChange w:id="87" w:author="Autor">
                <w:pPr>
                  <w:jc w:val="both"/>
                </w:pPr>
              </w:pPrChange>
            </w:pPr>
            <w:r w:rsidRPr="00AB2DF3">
              <w:rPr>
                <w:sz w:val="22"/>
                <w:szCs w:val="22"/>
                <w:lang w:eastAsia="cs-CZ"/>
              </w:rPr>
              <w:t>25 %</w:t>
            </w:r>
            <w:del w:id="88" w:author="Autor">
              <w:r w:rsidRPr="00AB2DF3">
                <w:rPr>
                  <w:sz w:val="22"/>
                  <w:szCs w:val="22"/>
                  <w:lang w:eastAsia="cs-CZ"/>
                </w:rPr>
                <w:delText xml:space="preserve"> </w:delText>
              </w:r>
            </w:del>
          </w:p>
        </w:tc>
      </w:tr>
      <w:tr w:rsidR="00236F7C" w:rsidRPr="00AB2DF3" w14:paraId="38C2E6DD" w14:textId="77777777" w:rsidTr="00E06F79">
        <w:trPr>
          <w:trHeight w:val="738"/>
        </w:trPr>
        <w:tc>
          <w:tcPr>
            <w:tcW w:w="675" w:type="dxa"/>
            <w:vMerge/>
            <w:shd w:val="clear" w:color="auto" w:fill="auto"/>
            <w:vAlign w:val="center"/>
          </w:tcPr>
          <w:p w14:paraId="1D53232F" w14:textId="77777777" w:rsidR="00236F7C" w:rsidRDefault="00236F7C" w:rsidP="00236F7C">
            <w:pPr>
              <w:jc w:val="center"/>
              <w:rPr>
                <w:sz w:val="22"/>
                <w:szCs w:val="22"/>
                <w:lang w:eastAsia="cs-CZ"/>
              </w:rPr>
            </w:pPr>
          </w:p>
        </w:tc>
        <w:tc>
          <w:tcPr>
            <w:tcW w:w="3720" w:type="dxa"/>
            <w:vMerge/>
            <w:shd w:val="clear" w:color="auto" w:fill="auto"/>
          </w:tcPr>
          <w:p w14:paraId="19798404" w14:textId="77777777" w:rsidR="00236F7C" w:rsidRPr="00AB2DF3" w:rsidRDefault="00236F7C" w:rsidP="00236F7C">
            <w:pPr>
              <w:jc w:val="both"/>
              <w:rPr>
                <w:sz w:val="22"/>
                <w:szCs w:val="22"/>
                <w:lang w:eastAsia="cs-CZ"/>
              </w:rPr>
            </w:pPr>
          </w:p>
        </w:tc>
        <w:tc>
          <w:tcPr>
            <w:tcW w:w="7087" w:type="dxa"/>
            <w:shd w:val="clear" w:color="auto" w:fill="auto"/>
          </w:tcPr>
          <w:p w14:paraId="65CA466F" w14:textId="77777777" w:rsidR="00236F7C" w:rsidRPr="00306A0B" w:rsidRDefault="00236F7C" w:rsidP="00236F7C">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236F7C" w:rsidRPr="006420F7" w:rsidRDefault="00236F7C" w:rsidP="00236F7C">
            <w:pPr>
              <w:jc w:val="both"/>
              <w:rPr>
                <w:sz w:val="6"/>
                <w:rPrChange w:id="89" w:author="Autor">
                  <w:rPr>
                    <w:sz w:val="22"/>
                  </w:rPr>
                </w:rPrChange>
              </w:rPr>
            </w:pPr>
          </w:p>
          <w:p w14:paraId="2C545C60" w14:textId="77777777" w:rsidR="00236F7C" w:rsidRDefault="00236F7C" w:rsidP="00236F7C">
            <w:pPr>
              <w:jc w:val="both"/>
              <w:rPr>
                <w:del w:id="90" w:author="Autor"/>
                <w:sz w:val="22"/>
                <w:szCs w:val="22"/>
                <w:lang w:eastAsia="cs-CZ"/>
              </w:rPr>
            </w:pPr>
            <w:r w:rsidRPr="00306A0B">
              <w:rPr>
                <w:sz w:val="22"/>
                <w:szCs w:val="22"/>
                <w:lang w:eastAsia="cs-CZ"/>
              </w:rPr>
              <w:t xml:space="preserve">Verejný obstarávateľ nepredĺžil lehotu na predkladanie ponúk/lehotu </w:t>
            </w:r>
            <w:ins w:id="91" w:author="Autor">
              <w:r w:rsidR="00236B90">
                <w:rPr>
                  <w:sz w:val="22"/>
                  <w:szCs w:val="22"/>
                  <w:lang w:eastAsia="cs-CZ"/>
                </w:rPr>
                <w:br/>
              </w:r>
            </w:ins>
            <w:r w:rsidRPr="00306A0B">
              <w:rPr>
                <w:sz w:val="22"/>
                <w:szCs w:val="22"/>
                <w:lang w:eastAsia="cs-CZ"/>
              </w:rPr>
              <w:t xml:space="preserve">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 xml:space="preserve">lehotu na predkladanie ponúk/lehotu na predkladanie žiadostí o účasť v prípade podstatných zmien </w:t>
            </w:r>
            <w:ins w:id="92" w:author="Autor">
              <w:r w:rsidR="00236B90">
                <w:rPr>
                  <w:sz w:val="22"/>
                  <w:szCs w:val="22"/>
                  <w:lang w:eastAsia="cs-CZ"/>
                </w:rPr>
                <w:br/>
              </w:r>
            </w:ins>
            <w:r w:rsidRPr="00D73F0F">
              <w:rPr>
                <w:sz w:val="22"/>
                <w:szCs w:val="22"/>
                <w:lang w:eastAsia="cs-CZ"/>
              </w:rPr>
              <w:t>v podmienkach zadávania zákazky</w:t>
            </w:r>
            <w:r w:rsidRPr="00306A0B">
              <w:rPr>
                <w:sz w:val="22"/>
                <w:szCs w:val="22"/>
                <w:lang w:eastAsia="cs-CZ"/>
              </w:rPr>
              <w:t>.</w:t>
            </w:r>
          </w:p>
          <w:p w14:paraId="346C0738" w14:textId="3B688712" w:rsidR="00236F7C" w:rsidRPr="00AB2DF3" w:rsidRDefault="00236F7C" w:rsidP="00236F7C">
            <w:pPr>
              <w:jc w:val="both"/>
              <w:rPr>
                <w:sz w:val="22"/>
                <w:szCs w:val="22"/>
                <w:lang w:eastAsia="cs-CZ"/>
              </w:rPr>
            </w:pPr>
          </w:p>
        </w:tc>
        <w:tc>
          <w:tcPr>
            <w:tcW w:w="2552" w:type="dxa"/>
            <w:shd w:val="clear" w:color="auto" w:fill="auto"/>
          </w:tcPr>
          <w:p w14:paraId="2F5DB3AE" w14:textId="77777777" w:rsidR="00236F7C" w:rsidRPr="00AB2DF3" w:rsidRDefault="00236F7C" w:rsidP="006420F7">
            <w:pPr>
              <w:jc w:val="center"/>
              <w:rPr>
                <w:sz w:val="22"/>
                <w:szCs w:val="22"/>
                <w:lang w:eastAsia="cs-CZ"/>
              </w:rPr>
              <w:pPrChange w:id="93" w:author="Autor">
                <w:pPr>
                  <w:jc w:val="both"/>
                </w:pPr>
              </w:pPrChange>
            </w:pPr>
            <w:r>
              <w:rPr>
                <w:sz w:val="22"/>
                <w:szCs w:val="22"/>
                <w:lang w:eastAsia="cs-CZ"/>
              </w:rPr>
              <w:t>10 %</w:t>
            </w:r>
          </w:p>
        </w:tc>
      </w:tr>
      <w:tr w:rsidR="00236F7C" w:rsidRPr="00AB2DF3" w14:paraId="7C997181"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9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95"/>
          <w:trPrChange w:id="95" w:author="Autor">
            <w:trPr>
              <w:trHeight w:val="510"/>
            </w:trPr>
          </w:trPrChange>
        </w:trPr>
        <w:tc>
          <w:tcPr>
            <w:tcW w:w="675" w:type="dxa"/>
            <w:vMerge/>
            <w:shd w:val="clear" w:color="auto" w:fill="auto"/>
            <w:vAlign w:val="center"/>
            <w:tcPrChange w:id="96" w:author="Autor">
              <w:tcPr>
                <w:tcW w:w="675" w:type="dxa"/>
                <w:vMerge/>
                <w:shd w:val="clear" w:color="auto" w:fill="auto"/>
                <w:vAlign w:val="center"/>
              </w:tcPr>
            </w:tcPrChange>
          </w:tcPr>
          <w:p w14:paraId="281F7F28" w14:textId="77777777" w:rsidR="00236F7C" w:rsidRDefault="00236F7C" w:rsidP="00236F7C">
            <w:pPr>
              <w:jc w:val="center"/>
              <w:rPr>
                <w:sz w:val="22"/>
                <w:szCs w:val="22"/>
                <w:lang w:eastAsia="cs-CZ"/>
              </w:rPr>
            </w:pPr>
          </w:p>
        </w:tc>
        <w:tc>
          <w:tcPr>
            <w:tcW w:w="3720" w:type="dxa"/>
            <w:vMerge/>
            <w:shd w:val="clear" w:color="auto" w:fill="auto"/>
            <w:tcPrChange w:id="97" w:author="Autor">
              <w:tcPr>
                <w:tcW w:w="3720" w:type="dxa"/>
                <w:vMerge/>
                <w:shd w:val="clear" w:color="auto" w:fill="auto"/>
              </w:tcPr>
            </w:tcPrChange>
          </w:tcPr>
          <w:p w14:paraId="5B5DF753" w14:textId="77777777" w:rsidR="00236F7C" w:rsidRPr="00AB2DF3" w:rsidRDefault="00236F7C" w:rsidP="00236F7C">
            <w:pPr>
              <w:jc w:val="both"/>
              <w:rPr>
                <w:sz w:val="22"/>
                <w:szCs w:val="22"/>
                <w:lang w:eastAsia="cs-CZ"/>
              </w:rPr>
            </w:pPr>
          </w:p>
        </w:tc>
        <w:tc>
          <w:tcPr>
            <w:tcW w:w="7087" w:type="dxa"/>
            <w:shd w:val="clear" w:color="auto" w:fill="auto"/>
            <w:tcPrChange w:id="98" w:author="Autor">
              <w:tcPr>
                <w:tcW w:w="7087" w:type="dxa"/>
                <w:shd w:val="clear" w:color="auto" w:fill="auto"/>
              </w:tcPr>
            </w:tcPrChange>
          </w:tcPr>
          <w:p w14:paraId="3EE6042B" w14:textId="77777777" w:rsidR="00236F7C" w:rsidRPr="00AB2DF3" w:rsidRDefault="00236F7C" w:rsidP="00236F7C">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Change w:id="99" w:author="Autor">
              <w:tcPr>
                <w:tcW w:w="2552" w:type="dxa"/>
                <w:shd w:val="clear" w:color="auto" w:fill="auto"/>
              </w:tcPr>
            </w:tcPrChange>
          </w:tcPr>
          <w:p w14:paraId="193AB75F" w14:textId="3412A038" w:rsidR="00236F7C" w:rsidRPr="00AB2DF3" w:rsidRDefault="00236F7C" w:rsidP="006420F7">
            <w:pPr>
              <w:jc w:val="center"/>
              <w:rPr>
                <w:sz w:val="22"/>
                <w:szCs w:val="22"/>
                <w:lang w:eastAsia="cs-CZ"/>
              </w:rPr>
              <w:pPrChange w:id="100" w:author="Autor">
                <w:pPr>
                  <w:jc w:val="both"/>
                </w:pPr>
              </w:pPrChange>
            </w:pPr>
            <w:r w:rsidRPr="00AB2DF3">
              <w:rPr>
                <w:sz w:val="22"/>
                <w:szCs w:val="22"/>
                <w:lang w:eastAsia="cs-CZ"/>
              </w:rPr>
              <w:t>5 %</w:t>
            </w:r>
            <w:del w:id="101" w:author="Autor">
              <w:r w:rsidRPr="00AB2DF3">
                <w:rPr>
                  <w:sz w:val="22"/>
                  <w:szCs w:val="22"/>
                  <w:lang w:eastAsia="cs-CZ"/>
                </w:rPr>
                <w:delText xml:space="preserve"> </w:delText>
              </w:r>
            </w:del>
          </w:p>
        </w:tc>
      </w:tr>
      <w:tr w:rsidR="00236F7C" w:rsidRPr="00AB2DF3" w14:paraId="4C310187" w14:textId="77777777" w:rsidTr="00E06F79">
        <w:trPr>
          <w:trHeight w:val="1770"/>
        </w:trPr>
        <w:tc>
          <w:tcPr>
            <w:tcW w:w="675" w:type="dxa"/>
            <w:vMerge w:val="restart"/>
            <w:shd w:val="clear" w:color="auto" w:fill="auto"/>
            <w:vAlign w:val="center"/>
          </w:tcPr>
          <w:p w14:paraId="25A45255" w14:textId="77777777" w:rsidR="00236F7C" w:rsidRPr="00AB2DF3" w:rsidRDefault="00236F7C" w:rsidP="00236F7C">
            <w:pPr>
              <w:jc w:val="center"/>
              <w:rPr>
                <w:sz w:val="22"/>
                <w:szCs w:val="22"/>
                <w:lang w:eastAsia="cs-CZ"/>
              </w:rPr>
            </w:pPr>
            <w:r>
              <w:rPr>
                <w:sz w:val="22"/>
                <w:szCs w:val="22"/>
                <w:lang w:eastAsia="cs-CZ"/>
              </w:rPr>
              <w:t>6</w:t>
            </w:r>
          </w:p>
        </w:tc>
        <w:tc>
          <w:tcPr>
            <w:tcW w:w="3720" w:type="dxa"/>
            <w:vMerge w:val="restart"/>
            <w:shd w:val="clear" w:color="auto" w:fill="auto"/>
          </w:tcPr>
          <w:p w14:paraId="2BF75315" w14:textId="28F60F6C" w:rsidR="00236F7C" w:rsidRDefault="00236F7C" w:rsidP="00236F7C">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w:t>
            </w:r>
            <w:r w:rsidR="00A05A5B">
              <w:rPr>
                <w:sz w:val="22"/>
                <w:szCs w:val="22"/>
                <w:lang w:eastAsia="cs-CZ"/>
              </w:rPr>
              <w:t xml:space="preserve">bežný postup </w:t>
            </w:r>
            <w:ins w:id="102" w:author="Autor">
              <w:r w:rsidR="0096273B">
                <w:rPr>
                  <w:sz w:val="22"/>
                  <w:szCs w:val="22"/>
                  <w:lang w:eastAsia="cs-CZ"/>
                </w:rPr>
                <w:br/>
              </w:r>
            </w:ins>
            <w:r w:rsidR="00A05A5B">
              <w:rPr>
                <w:sz w:val="22"/>
                <w:szCs w:val="22"/>
                <w:lang w:eastAsia="cs-CZ"/>
              </w:rPr>
              <w:t xml:space="preserve">pre </w:t>
            </w:r>
            <w:r w:rsidRPr="00AB2DF3">
              <w:rPr>
                <w:sz w:val="22"/>
                <w:szCs w:val="22"/>
                <w:lang w:eastAsia="cs-CZ"/>
              </w:rPr>
              <w:t>podlimitné zákazky)</w:t>
            </w:r>
          </w:p>
          <w:p w14:paraId="4A3B1C0D" w14:textId="77777777" w:rsidR="00236F7C" w:rsidRDefault="00236F7C" w:rsidP="00236F7C">
            <w:pPr>
              <w:jc w:val="both"/>
              <w:rPr>
                <w:sz w:val="22"/>
                <w:szCs w:val="22"/>
                <w:lang w:eastAsia="cs-CZ"/>
              </w:rPr>
            </w:pPr>
          </w:p>
          <w:p w14:paraId="58B00D3E" w14:textId="77777777" w:rsidR="00236F7C" w:rsidRDefault="00236F7C" w:rsidP="00236F7C">
            <w:pPr>
              <w:jc w:val="both"/>
              <w:rPr>
                <w:sz w:val="22"/>
                <w:szCs w:val="22"/>
                <w:lang w:eastAsia="cs-CZ"/>
              </w:rPr>
            </w:pPr>
            <w:r>
              <w:rPr>
                <w:sz w:val="22"/>
                <w:szCs w:val="22"/>
                <w:lang w:eastAsia="cs-CZ"/>
              </w:rPr>
              <w:t>alebo</w:t>
            </w:r>
          </w:p>
          <w:p w14:paraId="74F8DA4A" w14:textId="77777777" w:rsidR="00236F7C" w:rsidRDefault="00236F7C" w:rsidP="00236F7C">
            <w:pPr>
              <w:jc w:val="both"/>
              <w:rPr>
                <w:sz w:val="22"/>
                <w:szCs w:val="22"/>
                <w:lang w:eastAsia="cs-CZ"/>
              </w:rPr>
            </w:pPr>
          </w:p>
          <w:p w14:paraId="09DB2FC3" w14:textId="77777777" w:rsidR="00236F7C" w:rsidRPr="00AB2DF3" w:rsidRDefault="00236F7C" w:rsidP="00236F7C">
            <w:pPr>
              <w:jc w:val="both"/>
              <w:rPr>
                <w:sz w:val="22"/>
                <w:szCs w:val="22"/>
                <w:lang w:eastAsia="cs-CZ"/>
              </w:rPr>
            </w:pPr>
            <w:r>
              <w:rPr>
                <w:sz w:val="22"/>
                <w:szCs w:val="22"/>
                <w:lang w:eastAsia="cs-CZ"/>
              </w:rPr>
              <w:lastRenderedPageBreak/>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236F7C" w:rsidRDefault="00236F7C" w:rsidP="00236F7C">
            <w:pPr>
              <w:jc w:val="both"/>
              <w:rPr>
                <w:sz w:val="22"/>
                <w:szCs w:val="22"/>
                <w:lang w:eastAsia="cs-CZ"/>
              </w:rPr>
            </w:pPr>
            <w:r w:rsidRPr="00AB2DF3">
              <w:rPr>
                <w:sz w:val="22"/>
                <w:szCs w:val="22"/>
                <w:lang w:eastAsia="cs-CZ"/>
              </w:rPr>
              <w:lastRenderedPageBreak/>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236F7C" w:rsidRPr="006420F7" w:rsidRDefault="00236F7C" w:rsidP="00236F7C">
            <w:pPr>
              <w:jc w:val="both"/>
              <w:rPr>
                <w:sz w:val="6"/>
                <w:rPrChange w:id="103" w:author="Autor">
                  <w:rPr>
                    <w:sz w:val="22"/>
                  </w:rPr>
                </w:rPrChange>
              </w:rPr>
            </w:pPr>
          </w:p>
          <w:p w14:paraId="31355E63" w14:textId="1D03D422" w:rsidR="00236F7C" w:rsidRPr="00AB2DF3" w:rsidRDefault="00236F7C" w:rsidP="00236F7C">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k súťažným podkladom alebo iným dokumentom, ktoré sú po</w:t>
            </w:r>
            <w:r w:rsidR="00236B90">
              <w:rPr>
                <w:sz w:val="22"/>
                <w:szCs w:val="22"/>
                <w:lang w:eastAsia="cs-CZ"/>
              </w:rPr>
              <w:t xml:space="preserve">trebné na vypracovanie žiadosti </w:t>
            </w:r>
            <w:del w:id="104" w:author="Autor">
              <w:r>
                <w:rPr>
                  <w:sz w:val="22"/>
                  <w:szCs w:val="22"/>
                  <w:lang w:eastAsia="cs-CZ"/>
                </w:rPr>
                <w:delText xml:space="preserve">                  </w:delText>
              </w:r>
            </w:del>
            <w:ins w:id="105" w:author="Autor">
              <w:r w:rsidR="00236B90">
                <w:rPr>
                  <w:sz w:val="22"/>
                  <w:szCs w:val="22"/>
                  <w:lang w:eastAsia="cs-CZ"/>
                </w:rPr>
                <w:br/>
              </w:r>
            </w:ins>
            <w:r w:rsidRPr="0007032C">
              <w:rPr>
                <w:sz w:val="22"/>
                <w:szCs w:val="22"/>
                <w:lang w:eastAsia="cs-CZ"/>
              </w:rPr>
              <w:t xml:space="preserve">o účasť/ponuky </w:t>
            </w:r>
            <w:r w:rsidRPr="00B366CB">
              <w:rPr>
                <w:sz w:val="22"/>
                <w:szCs w:val="22"/>
                <w:lang w:eastAsia="cs-CZ"/>
              </w:rPr>
              <w:t>odo dňa uverejnenia oznámenia o vyhlásení verejného obstarávania, oznámenia použitéh</w:t>
            </w:r>
            <w:r w:rsidR="00236B90">
              <w:rPr>
                <w:sz w:val="22"/>
                <w:szCs w:val="22"/>
                <w:lang w:eastAsia="cs-CZ"/>
              </w:rPr>
              <w:t>o ako výzva na súťaž, oznámenia</w:t>
            </w:r>
            <w:r>
              <w:rPr>
                <w:sz w:val="22"/>
                <w:szCs w:val="22"/>
                <w:lang w:eastAsia="cs-CZ"/>
              </w:rPr>
              <w:t xml:space="preserve"> </w:t>
            </w:r>
            <w:del w:id="106" w:author="Autor">
              <w:r>
                <w:rPr>
                  <w:sz w:val="22"/>
                  <w:szCs w:val="22"/>
                  <w:lang w:eastAsia="cs-CZ"/>
                </w:rPr>
                <w:delText xml:space="preserve">                     </w:delText>
              </w:r>
            </w:del>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236F7C" w:rsidRPr="006420F7" w:rsidRDefault="00236F7C" w:rsidP="00236F7C">
            <w:pPr>
              <w:jc w:val="both"/>
              <w:rPr>
                <w:sz w:val="6"/>
                <w:rPrChange w:id="107" w:author="Autor">
                  <w:rPr>
                    <w:sz w:val="22"/>
                  </w:rPr>
                </w:rPrChange>
              </w:rPr>
            </w:pPr>
          </w:p>
          <w:p w14:paraId="36EDF06C" w14:textId="77777777" w:rsidR="00236F7C" w:rsidRDefault="00236F7C" w:rsidP="00236F7C">
            <w:pPr>
              <w:jc w:val="both"/>
              <w:rPr>
                <w:del w:id="108" w:author="Autor"/>
                <w:sz w:val="22"/>
                <w:szCs w:val="22"/>
                <w:lang w:eastAsia="cs-CZ"/>
              </w:rPr>
            </w:pPr>
            <w:r w:rsidRPr="00AB2DF3">
              <w:rPr>
                <w:sz w:val="22"/>
                <w:szCs w:val="22"/>
                <w:lang w:eastAsia="cs-CZ"/>
              </w:rPr>
              <w:lastRenderedPageBreak/>
              <w:t xml:space="preserve">V prípade, že súťažné podklady </w:t>
            </w:r>
            <w:r>
              <w:rPr>
                <w:sz w:val="22"/>
                <w:szCs w:val="22"/>
                <w:lang w:eastAsia="cs-CZ"/>
              </w:rPr>
              <w:t>alebo iné dokumenty</w:t>
            </w:r>
            <w:r w:rsidRPr="0007032C">
              <w:rPr>
                <w:sz w:val="22"/>
                <w:szCs w:val="22"/>
                <w:lang w:eastAsia="cs-CZ"/>
              </w:rPr>
              <w:t xml:space="preserve">, ktoré sú potrebné </w:t>
            </w:r>
            <w:ins w:id="109" w:author="Autor">
              <w:r w:rsidR="00236B90">
                <w:rPr>
                  <w:sz w:val="22"/>
                  <w:szCs w:val="22"/>
                  <w:lang w:eastAsia="cs-CZ"/>
                </w:rPr>
                <w:br/>
              </w:r>
            </w:ins>
            <w:r w:rsidRPr="0007032C">
              <w:rPr>
                <w:sz w:val="22"/>
                <w:szCs w:val="22"/>
                <w:lang w:eastAsia="cs-CZ"/>
              </w:rPr>
              <w:t>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 xml:space="preserve">do uplynutia lehoty </w:t>
            </w:r>
            <w:ins w:id="110" w:author="Autor">
              <w:r w:rsidR="00236B90">
                <w:rPr>
                  <w:sz w:val="22"/>
                  <w:szCs w:val="22"/>
                  <w:lang w:eastAsia="cs-CZ"/>
                </w:rPr>
                <w:br/>
              </w:r>
            </w:ins>
            <w:r w:rsidRPr="00AB2DF3">
              <w:rPr>
                <w:sz w:val="22"/>
                <w:szCs w:val="22"/>
                <w:lang w:eastAsia="cs-CZ"/>
              </w:rPr>
              <w:t>na predkladanie ponúk zverejnené v profile a verejný obstarávateľ k nim poskytol bezodplatne neobmedzený, úplný a priamy prístup prostredníctvom elektronických prostriedkov, finančná oprava sa neuplatňuje.</w:t>
            </w:r>
          </w:p>
          <w:p w14:paraId="150D9A19" w14:textId="612D316E" w:rsidR="00236F7C" w:rsidRPr="00AB2DF3" w:rsidRDefault="00236F7C" w:rsidP="00236F7C">
            <w:pPr>
              <w:jc w:val="both"/>
              <w:rPr>
                <w:sz w:val="22"/>
                <w:szCs w:val="22"/>
                <w:lang w:eastAsia="cs-CZ"/>
              </w:rPr>
            </w:pPr>
          </w:p>
        </w:tc>
        <w:tc>
          <w:tcPr>
            <w:tcW w:w="2552" w:type="dxa"/>
            <w:shd w:val="clear" w:color="auto" w:fill="auto"/>
          </w:tcPr>
          <w:p w14:paraId="45DD665B" w14:textId="1DCE2CC5" w:rsidR="00236F7C" w:rsidRPr="00AB2DF3" w:rsidRDefault="00236F7C" w:rsidP="006420F7">
            <w:pPr>
              <w:jc w:val="center"/>
              <w:rPr>
                <w:sz w:val="22"/>
                <w:szCs w:val="22"/>
                <w:lang w:eastAsia="cs-CZ"/>
              </w:rPr>
              <w:pPrChange w:id="111" w:author="Autor">
                <w:pPr>
                  <w:jc w:val="both"/>
                </w:pPr>
              </w:pPrChange>
            </w:pPr>
            <w:r w:rsidRPr="00AB2DF3">
              <w:rPr>
                <w:sz w:val="22"/>
                <w:szCs w:val="22"/>
                <w:lang w:eastAsia="cs-CZ"/>
              </w:rPr>
              <w:lastRenderedPageBreak/>
              <w:t>25 %</w:t>
            </w:r>
            <w:del w:id="112" w:author="Autor">
              <w:r w:rsidRPr="00AB2DF3">
                <w:rPr>
                  <w:sz w:val="22"/>
                  <w:szCs w:val="22"/>
                  <w:lang w:eastAsia="cs-CZ"/>
                </w:rPr>
                <w:delText xml:space="preserve"> </w:delText>
              </w:r>
            </w:del>
          </w:p>
          <w:p w14:paraId="59AC9084" w14:textId="77777777" w:rsidR="00236F7C" w:rsidRPr="00AB2DF3" w:rsidRDefault="00236F7C" w:rsidP="006420F7">
            <w:pPr>
              <w:jc w:val="center"/>
              <w:rPr>
                <w:sz w:val="22"/>
                <w:szCs w:val="22"/>
                <w:lang w:eastAsia="cs-CZ"/>
              </w:rPr>
              <w:pPrChange w:id="113" w:author="Autor">
                <w:pPr>
                  <w:jc w:val="both"/>
                </w:pPr>
              </w:pPrChange>
            </w:pPr>
          </w:p>
        </w:tc>
      </w:tr>
      <w:tr w:rsidR="00236F7C" w:rsidRPr="00AB2DF3" w14:paraId="3A8C3582"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14"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851"/>
          <w:trPrChange w:id="115" w:author="Autor">
            <w:trPr>
              <w:trHeight w:val="1023"/>
            </w:trPr>
          </w:trPrChange>
        </w:trPr>
        <w:tc>
          <w:tcPr>
            <w:tcW w:w="675" w:type="dxa"/>
            <w:vMerge/>
            <w:shd w:val="clear" w:color="auto" w:fill="auto"/>
            <w:vAlign w:val="center"/>
            <w:tcPrChange w:id="116" w:author="Autor">
              <w:tcPr>
                <w:tcW w:w="675" w:type="dxa"/>
                <w:vMerge/>
                <w:shd w:val="clear" w:color="auto" w:fill="auto"/>
                <w:vAlign w:val="center"/>
              </w:tcPr>
            </w:tcPrChange>
          </w:tcPr>
          <w:p w14:paraId="0F146F43" w14:textId="77777777" w:rsidR="00236F7C" w:rsidRDefault="00236F7C" w:rsidP="00236F7C">
            <w:pPr>
              <w:jc w:val="center"/>
              <w:rPr>
                <w:sz w:val="22"/>
                <w:szCs w:val="22"/>
                <w:lang w:eastAsia="cs-CZ"/>
              </w:rPr>
            </w:pPr>
          </w:p>
        </w:tc>
        <w:tc>
          <w:tcPr>
            <w:tcW w:w="3720" w:type="dxa"/>
            <w:vMerge/>
            <w:shd w:val="clear" w:color="auto" w:fill="auto"/>
            <w:tcPrChange w:id="117" w:author="Autor">
              <w:tcPr>
                <w:tcW w:w="3720" w:type="dxa"/>
                <w:vMerge/>
                <w:shd w:val="clear" w:color="auto" w:fill="auto"/>
              </w:tcPr>
            </w:tcPrChange>
          </w:tcPr>
          <w:p w14:paraId="1DFD214D" w14:textId="77777777" w:rsidR="00236F7C" w:rsidRPr="00AB2DF3" w:rsidRDefault="00236F7C" w:rsidP="00236F7C">
            <w:pPr>
              <w:jc w:val="both"/>
              <w:rPr>
                <w:sz w:val="22"/>
                <w:szCs w:val="22"/>
                <w:lang w:eastAsia="cs-CZ"/>
              </w:rPr>
            </w:pPr>
          </w:p>
        </w:tc>
        <w:tc>
          <w:tcPr>
            <w:tcW w:w="7087" w:type="dxa"/>
            <w:shd w:val="clear" w:color="auto" w:fill="auto"/>
            <w:tcPrChange w:id="118" w:author="Autor">
              <w:tcPr>
                <w:tcW w:w="7087" w:type="dxa"/>
                <w:shd w:val="clear" w:color="auto" w:fill="auto"/>
              </w:tcPr>
            </w:tcPrChange>
          </w:tcPr>
          <w:p w14:paraId="12F35726"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Change w:id="119" w:author="Autor">
              <w:tcPr>
                <w:tcW w:w="2552" w:type="dxa"/>
                <w:shd w:val="clear" w:color="auto" w:fill="auto"/>
              </w:tcPr>
            </w:tcPrChange>
          </w:tcPr>
          <w:p w14:paraId="1C630DEB" w14:textId="099832F3" w:rsidR="00236F7C" w:rsidRPr="00AB2DF3" w:rsidRDefault="00236F7C" w:rsidP="006420F7">
            <w:pPr>
              <w:jc w:val="center"/>
              <w:rPr>
                <w:sz w:val="22"/>
                <w:szCs w:val="22"/>
                <w:lang w:eastAsia="cs-CZ"/>
              </w:rPr>
              <w:pPrChange w:id="120" w:author="Autor">
                <w:pPr>
                  <w:jc w:val="both"/>
                </w:pPr>
              </w:pPrChange>
            </w:pPr>
            <w:r w:rsidRPr="00AB2DF3">
              <w:rPr>
                <w:sz w:val="22"/>
                <w:szCs w:val="22"/>
                <w:lang w:eastAsia="cs-CZ"/>
              </w:rPr>
              <w:t>10 %</w:t>
            </w:r>
            <w:del w:id="121" w:author="Autor">
              <w:r w:rsidRPr="00AB2DF3">
                <w:rPr>
                  <w:sz w:val="22"/>
                  <w:szCs w:val="22"/>
                  <w:lang w:eastAsia="cs-CZ"/>
                </w:rPr>
                <w:delText xml:space="preserve"> </w:delText>
              </w:r>
            </w:del>
          </w:p>
          <w:p w14:paraId="1F19C44B" w14:textId="77777777" w:rsidR="00236F7C" w:rsidRPr="00AB2DF3" w:rsidRDefault="00236F7C" w:rsidP="006420F7">
            <w:pPr>
              <w:jc w:val="center"/>
              <w:rPr>
                <w:sz w:val="22"/>
                <w:szCs w:val="22"/>
                <w:lang w:eastAsia="cs-CZ"/>
              </w:rPr>
              <w:pPrChange w:id="122" w:author="Autor">
                <w:pPr>
                  <w:jc w:val="both"/>
                </w:pPr>
              </w:pPrChange>
            </w:pPr>
          </w:p>
        </w:tc>
      </w:tr>
      <w:tr w:rsidR="00236F7C" w:rsidRPr="00AB2DF3" w14:paraId="444A5B51"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2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851"/>
          <w:trPrChange w:id="124" w:author="Autor">
            <w:trPr>
              <w:trHeight w:val="982"/>
            </w:trPr>
          </w:trPrChange>
        </w:trPr>
        <w:tc>
          <w:tcPr>
            <w:tcW w:w="675" w:type="dxa"/>
            <w:vMerge/>
            <w:shd w:val="clear" w:color="auto" w:fill="auto"/>
            <w:vAlign w:val="center"/>
            <w:tcPrChange w:id="125" w:author="Autor">
              <w:tcPr>
                <w:tcW w:w="675" w:type="dxa"/>
                <w:vMerge/>
                <w:shd w:val="clear" w:color="auto" w:fill="auto"/>
                <w:vAlign w:val="center"/>
              </w:tcPr>
            </w:tcPrChange>
          </w:tcPr>
          <w:p w14:paraId="2FED81E9" w14:textId="77777777" w:rsidR="00236F7C" w:rsidRDefault="00236F7C" w:rsidP="00236F7C">
            <w:pPr>
              <w:jc w:val="center"/>
              <w:rPr>
                <w:sz w:val="22"/>
                <w:szCs w:val="22"/>
                <w:lang w:eastAsia="cs-CZ"/>
              </w:rPr>
            </w:pPr>
          </w:p>
        </w:tc>
        <w:tc>
          <w:tcPr>
            <w:tcW w:w="3720" w:type="dxa"/>
            <w:vMerge/>
            <w:shd w:val="clear" w:color="auto" w:fill="auto"/>
            <w:tcPrChange w:id="126" w:author="Autor">
              <w:tcPr>
                <w:tcW w:w="3720" w:type="dxa"/>
                <w:vMerge/>
                <w:shd w:val="clear" w:color="auto" w:fill="auto"/>
              </w:tcPr>
            </w:tcPrChange>
          </w:tcPr>
          <w:p w14:paraId="459D9EA3" w14:textId="77777777" w:rsidR="00236F7C" w:rsidRPr="00AB2DF3" w:rsidRDefault="00236F7C" w:rsidP="00236F7C">
            <w:pPr>
              <w:jc w:val="both"/>
              <w:rPr>
                <w:sz w:val="22"/>
                <w:szCs w:val="22"/>
                <w:lang w:eastAsia="cs-CZ"/>
              </w:rPr>
            </w:pPr>
          </w:p>
        </w:tc>
        <w:tc>
          <w:tcPr>
            <w:tcW w:w="7087" w:type="dxa"/>
            <w:shd w:val="clear" w:color="auto" w:fill="auto"/>
            <w:tcPrChange w:id="127" w:author="Autor">
              <w:tcPr>
                <w:tcW w:w="7087" w:type="dxa"/>
                <w:shd w:val="clear" w:color="auto" w:fill="auto"/>
              </w:tcPr>
            </w:tcPrChange>
          </w:tcPr>
          <w:p w14:paraId="4ADBA8A2" w14:textId="77777777" w:rsidR="00236F7C" w:rsidRPr="00AB2DF3" w:rsidRDefault="00236F7C" w:rsidP="00236F7C">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Change w:id="128" w:author="Autor">
              <w:tcPr>
                <w:tcW w:w="2552" w:type="dxa"/>
                <w:shd w:val="clear" w:color="auto" w:fill="auto"/>
              </w:tcPr>
            </w:tcPrChange>
          </w:tcPr>
          <w:p w14:paraId="67E12B63" w14:textId="2EE73C4A" w:rsidR="00236F7C" w:rsidRPr="00AB2DF3" w:rsidRDefault="00236F7C" w:rsidP="006420F7">
            <w:pPr>
              <w:jc w:val="center"/>
              <w:rPr>
                <w:sz w:val="22"/>
                <w:szCs w:val="22"/>
                <w:lang w:eastAsia="cs-CZ"/>
              </w:rPr>
              <w:pPrChange w:id="129" w:author="Autor">
                <w:pPr>
                  <w:jc w:val="both"/>
                </w:pPr>
              </w:pPrChange>
            </w:pPr>
            <w:r w:rsidRPr="00AB2DF3">
              <w:rPr>
                <w:sz w:val="22"/>
                <w:szCs w:val="22"/>
                <w:lang w:eastAsia="cs-CZ"/>
              </w:rPr>
              <w:t>5 %</w:t>
            </w:r>
            <w:del w:id="130" w:author="Autor">
              <w:r w:rsidRPr="00AB2DF3">
                <w:rPr>
                  <w:sz w:val="22"/>
                  <w:szCs w:val="22"/>
                  <w:lang w:eastAsia="cs-CZ"/>
                </w:rPr>
                <w:delText xml:space="preserve"> </w:delText>
              </w:r>
            </w:del>
          </w:p>
        </w:tc>
      </w:tr>
      <w:tr w:rsidR="00236F7C" w:rsidRPr="00AB2DF3" w14:paraId="06ECF717" w14:textId="77777777" w:rsidTr="00E06F79">
        <w:trPr>
          <w:trHeight w:val="1250"/>
        </w:trPr>
        <w:tc>
          <w:tcPr>
            <w:tcW w:w="675" w:type="dxa"/>
            <w:vMerge w:val="restart"/>
            <w:shd w:val="clear" w:color="auto" w:fill="auto"/>
            <w:vAlign w:val="center"/>
          </w:tcPr>
          <w:p w14:paraId="739E10E8" w14:textId="77777777" w:rsidR="00236F7C" w:rsidRPr="00AB2DF3" w:rsidRDefault="00236F7C" w:rsidP="00236F7C">
            <w:pPr>
              <w:jc w:val="center"/>
              <w:rPr>
                <w:sz w:val="22"/>
                <w:szCs w:val="22"/>
                <w:lang w:eastAsia="cs-CZ"/>
              </w:rPr>
            </w:pPr>
            <w:r>
              <w:rPr>
                <w:sz w:val="22"/>
                <w:szCs w:val="22"/>
                <w:lang w:eastAsia="cs-CZ"/>
              </w:rPr>
              <w:t>7</w:t>
            </w:r>
          </w:p>
        </w:tc>
        <w:tc>
          <w:tcPr>
            <w:tcW w:w="3720" w:type="dxa"/>
            <w:vMerge w:val="restart"/>
            <w:shd w:val="clear" w:color="auto" w:fill="auto"/>
          </w:tcPr>
          <w:p w14:paraId="11FB965C" w14:textId="3D4F6791" w:rsidR="00236F7C" w:rsidRPr="00AB2DF3" w:rsidRDefault="00236F7C" w:rsidP="00236F7C">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 xml:space="preserve">/výzvy </w:t>
            </w:r>
            <w:ins w:id="131" w:author="Autor">
              <w:r w:rsidR="00717399">
                <w:rPr>
                  <w:sz w:val="22"/>
                  <w:szCs w:val="22"/>
                  <w:lang w:eastAsia="cs-CZ"/>
                </w:rPr>
                <w:br/>
              </w:r>
            </w:ins>
            <w:r>
              <w:rPr>
                <w:sz w:val="22"/>
                <w:szCs w:val="22"/>
                <w:lang w:eastAsia="cs-CZ"/>
              </w:rPr>
              <w:t>na predkladanie ponúk</w:t>
            </w:r>
            <w:r w:rsidRPr="00AB2DF3">
              <w:rPr>
                <w:sz w:val="22"/>
                <w:szCs w:val="22"/>
                <w:lang w:eastAsia="cs-CZ"/>
              </w:rPr>
              <w:t xml:space="preserve"> v prípade</w:t>
            </w:r>
          </w:p>
          <w:p w14:paraId="7BC4077B" w14:textId="18C9A19E" w:rsidR="00236F7C" w:rsidRPr="00AB2DF3" w:rsidRDefault="00236F7C" w:rsidP="00236F7C">
            <w:pPr>
              <w:numPr>
                <w:ilvl w:val="0"/>
                <w:numId w:val="3"/>
              </w:numPr>
              <w:jc w:val="both"/>
              <w:rPr>
                <w:sz w:val="22"/>
                <w:szCs w:val="22"/>
                <w:lang w:eastAsia="cs-CZ"/>
              </w:rPr>
            </w:pPr>
            <w:r w:rsidRPr="00AB2DF3">
              <w:rPr>
                <w:sz w:val="22"/>
                <w:szCs w:val="22"/>
                <w:lang w:eastAsia="cs-CZ"/>
              </w:rPr>
              <w:t xml:space="preserve">predĺženia lehoty </w:t>
            </w:r>
            <w:ins w:id="132" w:author="Autor">
              <w:r w:rsidR="00717399">
                <w:rPr>
                  <w:sz w:val="22"/>
                  <w:szCs w:val="22"/>
                  <w:lang w:eastAsia="cs-CZ"/>
                </w:rPr>
                <w:br/>
              </w:r>
            </w:ins>
            <w:r w:rsidRPr="00AB2DF3">
              <w:rPr>
                <w:sz w:val="22"/>
                <w:szCs w:val="22"/>
                <w:lang w:eastAsia="cs-CZ"/>
              </w:rPr>
              <w:t>na predkladanie ponúk</w:t>
            </w:r>
          </w:p>
          <w:p w14:paraId="2A600580" w14:textId="330B3D29" w:rsidR="00236F7C" w:rsidRDefault="00236F7C" w:rsidP="00236F7C">
            <w:pPr>
              <w:numPr>
                <w:ilvl w:val="0"/>
                <w:numId w:val="3"/>
              </w:numPr>
              <w:jc w:val="both"/>
              <w:rPr>
                <w:sz w:val="22"/>
                <w:szCs w:val="22"/>
                <w:lang w:eastAsia="cs-CZ"/>
              </w:rPr>
            </w:pPr>
            <w:r w:rsidRPr="00AB2DF3">
              <w:rPr>
                <w:sz w:val="22"/>
                <w:szCs w:val="22"/>
                <w:lang w:eastAsia="cs-CZ"/>
              </w:rPr>
              <w:t xml:space="preserve">predĺženia lehoty na žiadosti </w:t>
            </w:r>
            <w:ins w:id="133" w:author="Autor">
              <w:r w:rsidR="00717399">
                <w:rPr>
                  <w:sz w:val="22"/>
                  <w:szCs w:val="22"/>
                  <w:lang w:eastAsia="cs-CZ"/>
                </w:rPr>
                <w:br/>
              </w:r>
            </w:ins>
            <w:r w:rsidRPr="00AB2DF3">
              <w:rPr>
                <w:sz w:val="22"/>
                <w:szCs w:val="22"/>
                <w:lang w:eastAsia="cs-CZ"/>
              </w:rPr>
              <w:t>o účasť</w:t>
            </w:r>
            <w:r w:rsidRPr="00AB2DF3">
              <w:rPr>
                <w:sz w:val="22"/>
                <w:szCs w:val="22"/>
                <w:vertAlign w:val="superscript"/>
                <w:lang w:eastAsia="cs-CZ"/>
              </w:rPr>
              <w:footnoteReference w:id="6"/>
            </w:r>
          </w:p>
          <w:p w14:paraId="40BFD73E" w14:textId="77777777" w:rsidR="00236F7C" w:rsidRDefault="00236F7C" w:rsidP="00236F7C">
            <w:pPr>
              <w:jc w:val="both"/>
              <w:rPr>
                <w:sz w:val="22"/>
                <w:szCs w:val="22"/>
                <w:lang w:eastAsia="cs-CZ"/>
              </w:rPr>
            </w:pPr>
          </w:p>
          <w:p w14:paraId="1AB133E7" w14:textId="77777777" w:rsidR="00236F7C" w:rsidRDefault="00236F7C" w:rsidP="00236F7C">
            <w:pPr>
              <w:jc w:val="both"/>
              <w:rPr>
                <w:sz w:val="22"/>
                <w:szCs w:val="22"/>
                <w:lang w:eastAsia="cs-CZ"/>
              </w:rPr>
            </w:pPr>
            <w:r>
              <w:rPr>
                <w:sz w:val="22"/>
                <w:szCs w:val="22"/>
                <w:lang w:eastAsia="cs-CZ"/>
              </w:rPr>
              <w:t>alebo</w:t>
            </w:r>
          </w:p>
          <w:p w14:paraId="1B20D83F" w14:textId="77777777" w:rsidR="00236F7C" w:rsidRDefault="00236F7C" w:rsidP="00236F7C">
            <w:pPr>
              <w:jc w:val="both"/>
              <w:rPr>
                <w:sz w:val="22"/>
                <w:szCs w:val="22"/>
                <w:lang w:eastAsia="cs-CZ"/>
              </w:rPr>
            </w:pPr>
          </w:p>
          <w:p w14:paraId="5614AC9F" w14:textId="77777777" w:rsidR="00236F7C" w:rsidRPr="00AB2DF3" w:rsidRDefault="00236F7C" w:rsidP="00236F7C">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236F7C" w:rsidRDefault="00236F7C" w:rsidP="00236F7C">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236F7C" w:rsidRPr="006420F7" w:rsidRDefault="00236F7C" w:rsidP="00236F7C">
            <w:pPr>
              <w:jc w:val="both"/>
              <w:rPr>
                <w:sz w:val="6"/>
                <w:rPrChange w:id="134" w:author="Autor">
                  <w:rPr>
                    <w:sz w:val="22"/>
                  </w:rPr>
                </w:rPrChange>
              </w:rPr>
            </w:pPr>
          </w:p>
          <w:p w14:paraId="7800BC92" w14:textId="77777777" w:rsidR="00236F7C" w:rsidRDefault="00236F7C" w:rsidP="00236F7C">
            <w:pPr>
              <w:jc w:val="both"/>
              <w:rPr>
                <w:del w:id="135" w:author="Autor"/>
                <w:sz w:val="22"/>
                <w:szCs w:val="22"/>
                <w:lang w:eastAsia="cs-CZ"/>
              </w:rPr>
            </w:pPr>
            <w:r w:rsidRPr="005E6CB5">
              <w:rPr>
                <w:sz w:val="22"/>
                <w:szCs w:val="22"/>
                <w:lang w:eastAsia="cs-CZ"/>
              </w:rPr>
              <w:t xml:space="preserve">Verejný obstarávateľ nepredĺžil lehotu na predkladanie ponúk/lehotu </w:t>
            </w:r>
            <w:ins w:id="136" w:author="Autor">
              <w:r w:rsidR="00EE2053">
                <w:rPr>
                  <w:sz w:val="22"/>
                  <w:szCs w:val="22"/>
                  <w:lang w:eastAsia="cs-CZ"/>
                </w:rPr>
                <w:br/>
              </w:r>
            </w:ins>
            <w:r w:rsidRPr="005E6CB5">
              <w:rPr>
                <w:sz w:val="22"/>
                <w:szCs w:val="22"/>
                <w:lang w:eastAsia="cs-CZ"/>
              </w:rPr>
              <w:t>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4F4F1723" w:rsidR="00236F7C" w:rsidRPr="00AB2DF3" w:rsidRDefault="00236F7C" w:rsidP="00236F7C">
            <w:pPr>
              <w:jc w:val="both"/>
              <w:rPr>
                <w:sz w:val="22"/>
                <w:szCs w:val="22"/>
                <w:lang w:eastAsia="cs-CZ"/>
              </w:rPr>
            </w:pPr>
            <w:del w:id="137" w:author="Autor">
              <w:r>
                <w:rPr>
                  <w:sz w:val="22"/>
                  <w:szCs w:val="22"/>
                  <w:lang w:eastAsia="cs-CZ"/>
                </w:rPr>
                <w:delText xml:space="preserve"> </w:delText>
              </w:r>
              <w:r w:rsidRPr="005E6CB5">
                <w:rPr>
                  <w:sz w:val="22"/>
                  <w:szCs w:val="22"/>
                  <w:lang w:eastAsia="cs-CZ"/>
                </w:rPr>
                <w:delText xml:space="preserve"> </w:delText>
              </w:r>
            </w:del>
          </w:p>
        </w:tc>
        <w:tc>
          <w:tcPr>
            <w:tcW w:w="2552" w:type="dxa"/>
            <w:shd w:val="clear" w:color="auto" w:fill="auto"/>
          </w:tcPr>
          <w:p w14:paraId="50B68D95" w14:textId="28377B59" w:rsidR="00236F7C" w:rsidRPr="00AB2DF3" w:rsidRDefault="00236F7C" w:rsidP="006420F7">
            <w:pPr>
              <w:jc w:val="center"/>
              <w:rPr>
                <w:sz w:val="22"/>
                <w:szCs w:val="22"/>
                <w:lang w:eastAsia="cs-CZ"/>
              </w:rPr>
              <w:pPrChange w:id="138" w:author="Autor">
                <w:pPr>
                  <w:jc w:val="both"/>
                </w:pPr>
              </w:pPrChange>
            </w:pPr>
            <w:r w:rsidRPr="00AB2DF3">
              <w:rPr>
                <w:sz w:val="22"/>
                <w:szCs w:val="22"/>
                <w:lang w:eastAsia="cs-CZ"/>
              </w:rPr>
              <w:t>10 %</w:t>
            </w:r>
            <w:del w:id="139" w:author="Autor">
              <w:r w:rsidRPr="00AB2DF3">
                <w:rPr>
                  <w:sz w:val="22"/>
                  <w:szCs w:val="22"/>
                  <w:lang w:eastAsia="cs-CZ"/>
                </w:rPr>
                <w:delText xml:space="preserve"> </w:delText>
              </w:r>
            </w:del>
          </w:p>
          <w:p w14:paraId="06625F41" w14:textId="77777777" w:rsidR="00236F7C" w:rsidRPr="00AB2DF3" w:rsidRDefault="00236F7C" w:rsidP="006420F7">
            <w:pPr>
              <w:jc w:val="center"/>
              <w:rPr>
                <w:sz w:val="22"/>
                <w:szCs w:val="22"/>
                <w:lang w:eastAsia="cs-CZ"/>
              </w:rPr>
              <w:pPrChange w:id="140" w:author="Autor">
                <w:pPr>
                  <w:jc w:val="both"/>
                </w:pPr>
              </w:pPrChange>
            </w:pPr>
          </w:p>
        </w:tc>
      </w:tr>
      <w:tr w:rsidR="00236F7C" w:rsidRPr="00AB2DF3" w14:paraId="58975205" w14:textId="77777777" w:rsidTr="00E06F79">
        <w:trPr>
          <w:trHeight w:val="1477"/>
        </w:trPr>
        <w:tc>
          <w:tcPr>
            <w:tcW w:w="675" w:type="dxa"/>
            <w:vMerge/>
            <w:shd w:val="clear" w:color="auto" w:fill="auto"/>
            <w:vAlign w:val="center"/>
          </w:tcPr>
          <w:p w14:paraId="4BCFE2DB" w14:textId="77777777" w:rsidR="00236F7C" w:rsidRDefault="00236F7C" w:rsidP="00236F7C">
            <w:pPr>
              <w:jc w:val="center"/>
              <w:rPr>
                <w:sz w:val="22"/>
                <w:szCs w:val="22"/>
                <w:lang w:eastAsia="cs-CZ"/>
              </w:rPr>
            </w:pPr>
          </w:p>
        </w:tc>
        <w:tc>
          <w:tcPr>
            <w:tcW w:w="3720" w:type="dxa"/>
            <w:vMerge/>
            <w:shd w:val="clear" w:color="auto" w:fill="auto"/>
          </w:tcPr>
          <w:p w14:paraId="013EB990" w14:textId="77777777" w:rsidR="00236F7C" w:rsidRPr="00AB2DF3" w:rsidRDefault="00236F7C" w:rsidP="00236F7C">
            <w:pPr>
              <w:jc w:val="both"/>
              <w:rPr>
                <w:sz w:val="22"/>
                <w:szCs w:val="22"/>
                <w:lang w:eastAsia="cs-CZ"/>
              </w:rPr>
            </w:pPr>
          </w:p>
        </w:tc>
        <w:tc>
          <w:tcPr>
            <w:tcW w:w="7087" w:type="dxa"/>
            <w:shd w:val="clear" w:color="auto" w:fill="auto"/>
          </w:tcPr>
          <w:p w14:paraId="5E618029" w14:textId="776533A3" w:rsidR="00236F7C" w:rsidRPr="00AB2DF3" w:rsidRDefault="00236F7C" w:rsidP="00236F7C">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xml:space="preserve">, ale zverejnenie bolo zabezpečené iným spôsobom (napr. ako všeobecné oznámenie hospodárskym subjektom, ktorú sú registrované v rámci zákazky zadávanej s využitím elektronického prostriedku), ktoré zaručuje, že informáciou o predĺženej lehote </w:t>
            </w:r>
            <w:ins w:id="141" w:author="Autor">
              <w:r w:rsidR="00EE2053">
                <w:rPr>
                  <w:sz w:val="22"/>
                  <w:szCs w:val="22"/>
                  <w:lang w:eastAsia="cs-CZ"/>
                </w:rPr>
                <w:br/>
              </w:r>
            </w:ins>
            <w:r>
              <w:rPr>
                <w:sz w:val="22"/>
                <w:szCs w:val="22"/>
                <w:lang w:eastAsia="cs-CZ"/>
              </w:rPr>
              <w:t>na predkladanie ponúk mohli disponovať aj záujemcovia z iných členských štátov EÚ.</w:t>
            </w:r>
          </w:p>
        </w:tc>
        <w:tc>
          <w:tcPr>
            <w:tcW w:w="2552" w:type="dxa"/>
            <w:shd w:val="clear" w:color="auto" w:fill="auto"/>
          </w:tcPr>
          <w:p w14:paraId="5D7E7D3C" w14:textId="77777777" w:rsidR="00236F7C" w:rsidRPr="00AB2DF3" w:rsidRDefault="00236F7C" w:rsidP="006420F7">
            <w:pPr>
              <w:jc w:val="center"/>
              <w:rPr>
                <w:sz w:val="22"/>
                <w:szCs w:val="22"/>
                <w:lang w:eastAsia="cs-CZ"/>
              </w:rPr>
              <w:pPrChange w:id="142" w:author="Autor">
                <w:pPr>
                  <w:jc w:val="both"/>
                </w:pPr>
              </w:pPrChange>
            </w:pPr>
            <w:r>
              <w:rPr>
                <w:sz w:val="22"/>
                <w:szCs w:val="22"/>
                <w:lang w:eastAsia="cs-CZ"/>
              </w:rPr>
              <w:t>5 %</w:t>
            </w:r>
          </w:p>
        </w:tc>
      </w:tr>
      <w:tr w:rsidR="00236F7C" w:rsidRPr="00AB2DF3" w14:paraId="3E053DAE" w14:textId="77777777" w:rsidTr="00E06F79">
        <w:trPr>
          <w:trHeight w:val="526"/>
        </w:trPr>
        <w:tc>
          <w:tcPr>
            <w:tcW w:w="675" w:type="dxa"/>
            <w:vMerge w:val="restart"/>
            <w:shd w:val="clear" w:color="auto" w:fill="auto"/>
            <w:vAlign w:val="center"/>
          </w:tcPr>
          <w:p w14:paraId="403260E2" w14:textId="77777777" w:rsidR="00236F7C" w:rsidRPr="00AB2DF3" w:rsidRDefault="00236F7C" w:rsidP="00236F7C">
            <w:pPr>
              <w:jc w:val="center"/>
              <w:rPr>
                <w:sz w:val="22"/>
                <w:szCs w:val="22"/>
                <w:lang w:eastAsia="cs-CZ"/>
              </w:rPr>
            </w:pPr>
            <w:r>
              <w:rPr>
                <w:sz w:val="22"/>
                <w:szCs w:val="22"/>
                <w:lang w:eastAsia="cs-CZ"/>
              </w:rPr>
              <w:lastRenderedPageBreak/>
              <w:t>8</w:t>
            </w:r>
          </w:p>
        </w:tc>
        <w:tc>
          <w:tcPr>
            <w:tcW w:w="3720" w:type="dxa"/>
            <w:vMerge w:val="restart"/>
            <w:shd w:val="clear" w:color="auto" w:fill="auto"/>
          </w:tcPr>
          <w:p w14:paraId="67BB9A7C" w14:textId="77777777" w:rsidR="00236F7C" w:rsidRPr="00AB2DF3" w:rsidRDefault="00236F7C" w:rsidP="00236F7C">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B386215" w:rsidR="00236F7C" w:rsidRPr="00AB2DF3" w:rsidRDefault="00236F7C" w:rsidP="00236F7C">
            <w:pPr>
              <w:jc w:val="both"/>
              <w:rPr>
                <w:sz w:val="22"/>
                <w:szCs w:val="22"/>
                <w:lang w:eastAsia="cs-CZ"/>
              </w:rPr>
            </w:pPr>
            <w:r w:rsidRPr="00AB2DF3">
              <w:rPr>
                <w:sz w:val="22"/>
                <w:szCs w:val="22"/>
                <w:lang w:eastAsia="cs-CZ"/>
              </w:rPr>
              <w:t xml:space="preserve">Verejný obstarávateľ zadá zákazku na základe rokovacieho konania </w:t>
            </w:r>
            <w:ins w:id="143" w:author="Autor">
              <w:r w:rsidR="00EE2053">
                <w:rPr>
                  <w:sz w:val="22"/>
                  <w:szCs w:val="22"/>
                  <w:lang w:eastAsia="cs-CZ"/>
                </w:rPr>
                <w:br/>
              </w:r>
            </w:ins>
            <w:r w:rsidRPr="00AB2DF3">
              <w:rPr>
                <w:sz w:val="22"/>
                <w:szCs w:val="22"/>
                <w:lang w:eastAsia="cs-CZ"/>
              </w:rPr>
              <w:t>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236F7C" w:rsidRPr="00AB2DF3" w:rsidRDefault="00236F7C" w:rsidP="006420F7">
            <w:pPr>
              <w:jc w:val="center"/>
              <w:rPr>
                <w:sz w:val="22"/>
                <w:szCs w:val="22"/>
                <w:lang w:eastAsia="cs-CZ"/>
              </w:rPr>
              <w:pPrChange w:id="144" w:author="Autor">
                <w:pPr>
                  <w:jc w:val="both"/>
                </w:pPr>
              </w:pPrChange>
            </w:pPr>
            <w:r w:rsidRPr="00AB2DF3">
              <w:rPr>
                <w:sz w:val="22"/>
                <w:szCs w:val="22"/>
                <w:lang w:eastAsia="cs-CZ"/>
              </w:rPr>
              <w:t>25 %</w:t>
            </w:r>
          </w:p>
          <w:p w14:paraId="63512233" w14:textId="77777777" w:rsidR="00236F7C" w:rsidRPr="00AB2DF3" w:rsidRDefault="00236F7C" w:rsidP="006420F7">
            <w:pPr>
              <w:jc w:val="center"/>
              <w:rPr>
                <w:sz w:val="22"/>
                <w:szCs w:val="22"/>
                <w:lang w:eastAsia="cs-CZ"/>
              </w:rPr>
              <w:pPrChange w:id="145" w:author="Autor">
                <w:pPr>
                  <w:jc w:val="both"/>
                </w:pPr>
              </w:pPrChange>
            </w:pPr>
          </w:p>
          <w:p w14:paraId="3A99EC26" w14:textId="77777777" w:rsidR="00236F7C" w:rsidRPr="00AB2DF3" w:rsidRDefault="00236F7C" w:rsidP="006420F7">
            <w:pPr>
              <w:jc w:val="center"/>
              <w:rPr>
                <w:sz w:val="22"/>
                <w:szCs w:val="22"/>
                <w:lang w:eastAsia="cs-CZ"/>
              </w:rPr>
              <w:pPrChange w:id="146" w:author="Autor">
                <w:pPr>
                  <w:jc w:val="both"/>
                </w:pPr>
              </w:pPrChange>
            </w:pPr>
          </w:p>
        </w:tc>
      </w:tr>
      <w:tr w:rsidR="00236F7C" w:rsidRPr="00AB2DF3" w14:paraId="477E42D1" w14:textId="77777777" w:rsidTr="00E06F79">
        <w:trPr>
          <w:trHeight w:val="526"/>
        </w:trPr>
        <w:tc>
          <w:tcPr>
            <w:tcW w:w="675" w:type="dxa"/>
            <w:vMerge/>
            <w:shd w:val="clear" w:color="auto" w:fill="auto"/>
            <w:vAlign w:val="center"/>
          </w:tcPr>
          <w:p w14:paraId="6A1C07D0" w14:textId="77777777" w:rsidR="00236F7C" w:rsidRDefault="00236F7C" w:rsidP="00236F7C">
            <w:pPr>
              <w:jc w:val="center"/>
              <w:rPr>
                <w:sz w:val="22"/>
                <w:szCs w:val="22"/>
                <w:lang w:eastAsia="cs-CZ"/>
              </w:rPr>
            </w:pPr>
          </w:p>
        </w:tc>
        <w:tc>
          <w:tcPr>
            <w:tcW w:w="3720" w:type="dxa"/>
            <w:vMerge/>
            <w:shd w:val="clear" w:color="auto" w:fill="auto"/>
          </w:tcPr>
          <w:p w14:paraId="50649AF7" w14:textId="77777777" w:rsidR="00236F7C" w:rsidRPr="00AB2DF3" w:rsidRDefault="00236F7C" w:rsidP="00236F7C">
            <w:pPr>
              <w:jc w:val="both"/>
              <w:rPr>
                <w:sz w:val="22"/>
                <w:szCs w:val="22"/>
                <w:lang w:eastAsia="cs-CZ"/>
              </w:rPr>
            </w:pPr>
          </w:p>
        </w:tc>
        <w:tc>
          <w:tcPr>
            <w:tcW w:w="7087" w:type="dxa"/>
            <w:shd w:val="clear" w:color="auto" w:fill="auto"/>
          </w:tcPr>
          <w:p w14:paraId="7383D2CE" w14:textId="77777777" w:rsidR="00236F7C" w:rsidRDefault="00236F7C" w:rsidP="00236F7C">
            <w:pPr>
              <w:jc w:val="both"/>
              <w:rPr>
                <w:del w:id="147" w:author="Auto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233B21FF" w:rsidR="00236F7C" w:rsidRPr="00AB2DF3" w:rsidRDefault="00236F7C" w:rsidP="00236F7C">
            <w:pPr>
              <w:jc w:val="both"/>
              <w:rPr>
                <w:sz w:val="22"/>
                <w:szCs w:val="22"/>
                <w:lang w:eastAsia="cs-CZ"/>
              </w:rPr>
            </w:pPr>
          </w:p>
        </w:tc>
        <w:tc>
          <w:tcPr>
            <w:tcW w:w="2552" w:type="dxa"/>
            <w:shd w:val="clear" w:color="auto" w:fill="auto"/>
          </w:tcPr>
          <w:p w14:paraId="22E1B234" w14:textId="77777777" w:rsidR="00236F7C" w:rsidRPr="00AB2DF3" w:rsidRDefault="00236F7C" w:rsidP="006420F7">
            <w:pPr>
              <w:jc w:val="center"/>
              <w:rPr>
                <w:sz w:val="22"/>
                <w:szCs w:val="22"/>
                <w:lang w:eastAsia="cs-CZ"/>
              </w:rPr>
              <w:pPrChange w:id="148" w:author="Autor">
                <w:pPr>
                  <w:jc w:val="both"/>
                </w:pPr>
              </w:pPrChange>
            </w:pPr>
            <w:r>
              <w:rPr>
                <w:sz w:val="22"/>
                <w:szCs w:val="22"/>
                <w:lang w:eastAsia="cs-CZ"/>
              </w:rPr>
              <w:t>10 %</w:t>
            </w:r>
          </w:p>
        </w:tc>
      </w:tr>
      <w:tr w:rsidR="00236F7C" w:rsidRPr="00AB2DF3" w14:paraId="78722B84" w14:textId="77777777" w:rsidTr="00E06F79">
        <w:trPr>
          <w:trHeight w:val="633"/>
        </w:trPr>
        <w:tc>
          <w:tcPr>
            <w:tcW w:w="675" w:type="dxa"/>
            <w:vMerge w:val="restart"/>
            <w:shd w:val="clear" w:color="auto" w:fill="auto"/>
          </w:tcPr>
          <w:p w14:paraId="51D6222B" w14:textId="77777777" w:rsidR="00236F7C" w:rsidRDefault="00236F7C" w:rsidP="00236F7C">
            <w:pPr>
              <w:jc w:val="center"/>
              <w:rPr>
                <w:sz w:val="22"/>
                <w:szCs w:val="22"/>
              </w:rPr>
            </w:pPr>
          </w:p>
          <w:p w14:paraId="1EE9A816" w14:textId="77777777" w:rsidR="00236F7C" w:rsidRDefault="00236F7C" w:rsidP="00236F7C">
            <w:pPr>
              <w:jc w:val="center"/>
              <w:rPr>
                <w:sz w:val="22"/>
                <w:szCs w:val="22"/>
              </w:rPr>
            </w:pPr>
          </w:p>
          <w:p w14:paraId="04E20D04" w14:textId="77777777" w:rsidR="00236F7C" w:rsidRDefault="00236F7C" w:rsidP="00236F7C">
            <w:pPr>
              <w:jc w:val="center"/>
              <w:rPr>
                <w:sz w:val="22"/>
                <w:szCs w:val="22"/>
              </w:rPr>
            </w:pPr>
          </w:p>
          <w:p w14:paraId="6F1A0EB1" w14:textId="77777777" w:rsidR="00236F7C" w:rsidRDefault="00236F7C" w:rsidP="00236F7C">
            <w:pPr>
              <w:jc w:val="center"/>
              <w:rPr>
                <w:sz w:val="22"/>
                <w:szCs w:val="22"/>
              </w:rPr>
            </w:pPr>
          </w:p>
          <w:p w14:paraId="55B29E00" w14:textId="77777777" w:rsidR="00236F7C" w:rsidRDefault="00236F7C" w:rsidP="00236F7C">
            <w:pPr>
              <w:jc w:val="center"/>
              <w:rPr>
                <w:sz w:val="22"/>
                <w:szCs w:val="22"/>
              </w:rPr>
            </w:pPr>
          </w:p>
          <w:p w14:paraId="40645006" w14:textId="77777777" w:rsidR="00236F7C" w:rsidRDefault="00236F7C" w:rsidP="00236F7C">
            <w:pPr>
              <w:jc w:val="center"/>
              <w:rPr>
                <w:sz w:val="22"/>
                <w:szCs w:val="22"/>
              </w:rPr>
            </w:pPr>
          </w:p>
          <w:p w14:paraId="635ED0D7" w14:textId="77777777" w:rsidR="00236F7C" w:rsidRDefault="00236F7C" w:rsidP="00236F7C">
            <w:pPr>
              <w:jc w:val="center"/>
              <w:rPr>
                <w:sz w:val="22"/>
                <w:szCs w:val="22"/>
              </w:rPr>
            </w:pPr>
          </w:p>
          <w:p w14:paraId="477EC011" w14:textId="77777777" w:rsidR="00236F7C" w:rsidRDefault="00236F7C" w:rsidP="00236F7C">
            <w:pPr>
              <w:jc w:val="center"/>
              <w:rPr>
                <w:sz w:val="22"/>
                <w:szCs w:val="22"/>
              </w:rPr>
            </w:pPr>
          </w:p>
          <w:p w14:paraId="649B1E98" w14:textId="77777777" w:rsidR="00236F7C" w:rsidRDefault="00236F7C" w:rsidP="00236F7C">
            <w:pPr>
              <w:jc w:val="center"/>
              <w:rPr>
                <w:sz w:val="22"/>
                <w:szCs w:val="22"/>
              </w:rPr>
            </w:pPr>
          </w:p>
          <w:p w14:paraId="2DF1A5EE" w14:textId="77777777" w:rsidR="00236F7C" w:rsidRDefault="00236F7C" w:rsidP="00236F7C">
            <w:pPr>
              <w:jc w:val="center"/>
              <w:rPr>
                <w:sz w:val="22"/>
                <w:szCs w:val="22"/>
              </w:rPr>
            </w:pPr>
          </w:p>
          <w:p w14:paraId="2A7766D7" w14:textId="77777777" w:rsidR="00236F7C" w:rsidRPr="00AB2DF3" w:rsidRDefault="00236F7C" w:rsidP="00236F7C">
            <w:pPr>
              <w:jc w:val="center"/>
              <w:rPr>
                <w:sz w:val="22"/>
                <w:szCs w:val="22"/>
                <w:lang w:eastAsia="cs-CZ"/>
              </w:rPr>
            </w:pPr>
            <w:r>
              <w:rPr>
                <w:sz w:val="22"/>
                <w:szCs w:val="22"/>
              </w:rPr>
              <w:t>9</w:t>
            </w:r>
          </w:p>
        </w:tc>
        <w:tc>
          <w:tcPr>
            <w:tcW w:w="3720" w:type="dxa"/>
            <w:vMerge w:val="restart"/>
            <w:shd w:val="clear" w:color="auto" w:fill="auto"/>
          </w:tcPr>
          <w:p w14:paraId="41B1159B" w14:textId="407B4F54" w:rsidR="00236F7C" w:rsidRPr="00AB2DF3" w:rsidRDefault="00236F7C" w:rsidP="00236F7C">
            <w:pPr>
              <w:jc w:val="both"/>
              <w:rPr>
                <w:sz w:val="22"/>
                <w:szCs w:val="22"/>
                <w:lang w:eastAsia="cs-CZ"/>
              </w:rPr>
            </w:pPr>
            <w:r w:rsidRPr="002550C0">
              <w:rPr>
                <w:sz w:val="22"/>
                <w:szCs w:val="22"/>
              </w:rPr>
              <w:t xml:space="preserve">Nedodržanie povinnej elektronickej komunikácie pri zadávaní nadlimitných a podlimitných zákaziek VO </w:t>
            </w:r>
            <w:ins w:id="149" w:author="Autor">
              <w:r w:rsidR="002E53F3">
                <w:rPr>
                  <w:sz w:val="22"/>
                  <w:szCs w:val="22"/>
                </w:rPr>
                <w:br/>
              </w:r>
            </w:ins>
            <w:r w:rsidRPr="002550C0">
              <w:rPr>
                <w:sz w:val="22"/>
                <w:szCs w:val="22"/>
              </w:rPr>
              <w:t>po 18.</w:t>
            </w:r>
            <w:ins w:id="150" w:author="Autor">
              <w:r w:rsidR="00EE2053">
                <w:rPr>
                  <w:sz w:val="22"/>
                  <w:szCs w:val="22"/>
                </w:rPr>
                <w:t xml:space="preserve"> </w:t>
              </w:r>
            </w:ins>
            <w:r w:rsidRPr="002550C0">
              <w:rPr>
                <w:sz w:val="22"/>
                <w:szCs w:val="22"/>
              </w:rPr>
              <w:t>10.</w:t>
            </w:r>
            <w:ins w:id="151" w:author="Autor">
              <w:r w:rsidR="00EE2053">
                <w:rPr>
                  <w:sz w:val="22"/>
                  <w:szCs w:val="22"/>
                </w:rPr>
                <w:t xml:space="preserve"> </w:t>
              </w:r>
            </w:ins>
            <w:r w:rsidRPr="002550C0">
              <w:rPr>
                <w:sz w:val="22"/>
                <w:szCs w:val="22"/>
              </w:rPr>
              <w:t>2018</w:t>
            </w:r>
            <w:r>
              <w:rPr>
                <w:sz w:val="22"/>
                <w:szCs w:val="22"/>
              </w:rPr>
              <w:t xml:space="preserve"> a nedodržanie pravidiel pre centralizovanú činnosť vo verejnom obstarávaní</w:t>
            </w:r>
          </w:p>
        </w:tc>
        <w:tc>
          <w:tcPr>
            <w:tcW w:w="7087" w:type="dxa"/>
            <w:shd w:val="clear" w:color="auto" w:fill="auto"/>
          </w:tcPr>
          <w:p w14:paraId="4196AA6F" w14:textId="0B5E0305" w:rsidR="00236F7C" w:rsidRDefault="00236F7C" w:rsidP="00236F7C">
            <w:pPr>
              <w:jc w:val="both"/>
              <w:rPr>
                <w:sz w:val="22"/>
                <w:szCs w:val="22"/>
              </w:rPr>
            </w:pPr>
            <w:r w:rsidRPr="002550C0">
              <w:rPr>
                <w:sz w:val="22"/>
                <w:szCs w:val="22"/>
              </w:rPr>
              <w:t xml:space="preserve">Verejný obstarávateľ nedodržal po 18.10.2018 povinnú elektronickú komunikáciu v prípade zadávania nadlimitnej alebo podlimitnej zákazky </w:t>
            </w:r>
            <w:ins w:id="152" w:author="Autor">
              <w:r w:rsidR="002E53F3">
                <w:rPr>
                  <w:sz w:val="22"/>
                  <w:szCs w:val="22"/>
                </w:rPr>
                <w:br/>
              </w:r>
            </w:ins>
            <w:r w:rsidRPr="002550C0">
              <w:rPr>
                <w:sz w:val="22"/>
                <w:szCs w:val="22"/>
              </w:rPr>
              <w:t>v súlade s § 20 ZVO</w:t>
            </w:r>
            <w:r>
              <w:rPr>
                <w:sz w:val="22"/>
                <w:szCs w:val="22"/>
              </w:rPr>
              <w:t xml:space="preserve"> alebo porušil pravidlá pre centralizovanú činnosť </w:t>
            </w:r>
            <w:ins w:id="153" w:author="Autor">
              <w:r w:rsidR="002E53F3">
                <w:rPr>
                  <w:sz w:val="22"/>
                  <w:szCs w:val="22"/>
                </w:rPr>
                <w:br/>
              </w:r>
            </w:ins>
            <w:r>
              <w:rPr>
                <w:sz w:val="22"/>
                <w:szCs w:val="22"/>
              </w:rPr>
              <w:t>vo verejnom obstarávaní, čo malo vplyv na výsledok VO.</w:t>
            </w:r>
          </w:p>
          <w:p w14:paraId="4C1536F8" w14:textId="77777777" w:rsidR="00236F7C" w:rsidRPr="006420F7" w:rsidRDefault="00236F7C" w:rsidP="00236F7C">
            <w:pPr>
              <w:jc w:val="both"/>
              <w:rPr>
                <w:sz w:val="6"/>
                <w:rPrChange w:id="154" w:author="Autor">
                  <w:rPr>
                    <w:sz w:val="22"/>
                  </w:rPr>
                </w:rPrChange>
              </w:rPr>
            </w:pPr>
          </w:p>
          <w:p w14:paraId="2E94028A" w14:textId="77777777" w:rsidR="00236F7C" w:rsidRDefault="00236F7C" w:rsidP="00236F7C">
            <w:pPr>
              <w:jc w:val="both"/>
              <w:rPr>
                <w:del w:id="155" w:author="Auto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w:t>
            </w:r>
            <w:ins w:id="156" w:author="Autor">
              <w:r w:rsidR="002E53F3">
                <w:rPr>
                  <w:sz w:val="22"/>
                  <w:szCs w:val="22"/>
                </w:rPr>
                <w:br/>
              </w:r>
            </w:ins>
            <w:r w:rsidRPr="008F77C4">
              <w:rPr>
                <w:sz w:val="22"/>
                <w:szCs w:val="22"/>
              </w:rPr>
              <w:t xml:space="preserve">vo forme elektronického katalógu. </w:t>
            </w:r>
          </w:p>
          <w:p w14:paraId="1A55A859" w14:textId="7F3225DF" w:rsidR="00236F7C" w:rsidRPr="008F77C4" w:rsidDel="005A6F58" w:rsidRDefault="00236F7C" w:rsidP="00236F7C">
            <w:pPr>
              <w:jc w:val="both"/>
              <w:rPr>
                <w:sz w:val="22"/>
                <w:szCs w:val="22"/>
              </w:rPr>
            </w:pPr>
          </w:p>
        </w:tc>
        <w:tc>
          <w:tcPr>
            <w:tcW w:w="2552" w:type="dxa"/>
            <w:shd w:val="clear" w:color="auto" w:fill="auto"/>
          </w:tcPr>
          <w:p w14:paraId="63282EF4" w14:textId="77777777" w:rsidR="00236F7C" w:rsidRPr="002550C0" w:rsidRDefault="00236F7C" w:rsidP="006420F7">
            <w:pPr>
              <w:jc w:val="center"/>
              <w:rPr>
                <w:sz w:val="22"/>
                <w:szCs w:val="22"/>
              </w:rPr>
              <w:pPrChange w:id="157" w:author="Autor">
                <w:pPr>
                  <w:jc w:val="both"/>
                </w:pPr>
              </w:pPrChange>
            </w:pPr>
            <w:r w:rsidRPr="002550C0">
              <w:rPr>
                <w:sz w:val="22"/>
                <w:szCs w:val="22"/>
              </w:rPr>
              <w:t>25%</w:t>
            </w:r>
          </w:p>
          <w:p w14:paraId="179E3191" w14:textId="77777777" w:rsidR="00236F7C" w:rsidRPr="002550C0" w:rsidRDefault="00236F7C" w:rsidP="006420F7">
            <w:pPr>
              <w:jc w:val="center"/>
              <w:rPr>
                <w:sz w:val="22"/>
                <w:szCs w:val="22"/>
              </w:rPr>
              <w:pPrChange w:id="158" w:author="Autor">
                <w:pPr>
                  <w:jc w:val="both"/>
                </w:pPr>
              </w:pPrChange>
            </w:pPr>
          </w:p>
          <w:p w14:paraId="2AE042DF" w14:textId="77777777" w:rsidR="00236F7C" w:rsidRPr="00AB2DF3" w:rsidRDefault="00236F7C" w:rsidP="006420F7">
            <w:pPr>
              <w:jc w:val="center"/>
              <w:rPr>
                <w:sz w:val="22"/>
                <w:szCs w:val="22"/>
                <w:lang w:eastAsia="cs-CZ"/>
              </w:rPr>
              <w:pPrChange w:id="159" w:author="Autor">
                <w:pPr>
                  <w:jc w:val="both"/>
                </w:pPr>
              </w:pPrChange>
            </w:pPr>
          </w:p>
        </w:tc>
      </w:tr>
      <w:tr w:rsidR="00236F7C" w:rsidRPr="00AB2DF3" w14:paraId="4516A3B0" w14:textId="77777777" w:rsidTr="00E06F79">
        <w:trPr>
          <w:trHeight w:val="632"/>
        </w:trPr>
        <w:tc>
          <w:tcPr>
            <w:tcW w:w="675" w:type="dxa"/>
            <w:vMerge/>
            <w:shd w:val="clear" w:color="auto" w:fill="auto"/>
          </w:tcPr>
          <w:p w14:paraId="4EFC643C" w14:textId="77777777" w:rsidR="00236F7C" w:rsidRDefault="00236F7C" w:rsidP="00236F7C">
            <w:pPr>
              <w:jc w:val="center"/>
              <w:rPr>
                <w:sz w:val="22"/>
                <w:szCs w:val="22"/>
              </w:rPr>
            </w:pPr>
          </w:p>
        </w:tc>
        <w:tc>
          <w:tcPr>
            <w:tcW w:w="3720" w:type="dxa"/>
            <w:vMerge/>
            <w:shd w:val="clear" w:color="auto" w:fill="auto"/>
          </w:tcPr>
          <w:p w14:paraId="439E203F" w14:textId="77777777" w:rsidR="00236F7C" w:rsidRPr="002550C0" w:rsidRDefault="00236F7C" w:rsidP="00236F7C">
            <w:pPr>
              <w:jc w:val="both"/>
              <w:rPr>
                <w:sz w:val="22"/>
                <w:szCs w:val="22"/>
              </w:rPr>
            </w:pPr>
          </w:p>
        </w:tc>
        <w:tc>
          <w:tcPr>
            <w:tcW w:w="7087" w:type="dxa"/>
            <w:shd w:val="clear" w:color="auto" w:fill="auto"/>
          </w:tcPr>
          <w:p w14:paraId="2447F18C" w14:textId="420692A1" w:rsidR="00236F7C" w:rsidRDefault="00236F7C" w:rsidP="00236F7C">
            <w:pPr>
              <w:jc w:val="both"/>
              <w:rPr>
                <w:sz w:val="22"/>
                <w:szCs w:val="22"/>
              </w:rPr>
            </w:pPr>
            <w:r w:rsidRPr="002550C0">
              <w:rPr>
                <w:sz w:val="22"/>
                <w:szCs w:val="22"/>
              </w:rPr>
              <w:t xml:space="preserve">Verejný obstarávateľ nedodržal po 18.10.2018 povinnú elektronickú komunikáciu v prípade zadávania nadlimitnej alebo podlimitnej zákazky </w:t>
            </w:r>
            <w:ins w:id="160" w:author="Autor">
              <w:r w:rsidR="002E53F3">
                <w:rPr>
                  <w:sz w:val="22"/>
                  <w:szCs w:val="22"/>
                </w:rPr>
                <w:br/>
              </w:r>
            </w:ins>
            <w:r w:rsidRPr="002550C0">
              <w:rPr>
                <w:sz w:val="22"/>
                <w:szCs w:val="22"/>
              </w:rPr>
              <w:t>v súlade s § 20 ZVO</w:t>
            </w:r>
            <w:r>
              <w:rPr>
                <w:sz w:val="22"/>
                <w:szCs w:val="22"/>
              </w:rPr>
              <w:t xml:space="preserve"> alebo porušil pravidlá pre centralizovanú činnosť </w:t>
            </w:r>
            <w:ins w:id="161" w:author="Autor">
              <w:r w:rsidR="002E53F3">
                <w:rPr>
                  <w:sz w:val="22"/>
                  <w:szCs w:val="22"/>
                </w:rPr>
                <w:br/>
              </w:r>
            </w:ins>
            <w:r>
              <w:rPr>
                <w:sz w:val="22"/>
                <w:szCs w:val="22"/>
              </w:rPr>
              <w:t xml:space="preserve">vo verejnom obstarávaní, čo mohlo mať vplyv na výsledok VO a/alebo uvedené pochybenie mohlo odradiť potenciálnych uchádzačov/záujemcov </w:t>
            </w:r>
            <w:ins w:id="162" w:author="Autor">
              <w:r w:rsidR="002E53F3">
                <w:rPr>
                  <w:sz w:val="22"/>
                  <w:szCs w:val="22"/>
                </w:rPr>
                <w:br/>
              </w:r>
            </w:ins>
            <w:r>
              <w:rPr>
                <w:sz w:val="22"/>
                <w:szCs w:val="22"/>
              </w:rPr>
              <w:t>od predloženia ponuky/žiadosti o účasť.</w:t>
            </w:r>
          </w:p>
          <w:p w14:paraId="770A4778" w14:textId="77777777" w:rsidR="00236F7C" w:rsidRPr="006420F7" w:rsidRDefault="00236F7C" w:rsidP="00236F7C">
            <w:pPr>
              <w:jc w:val="both"/>
              <w:rPr>
                <w:sz w:val="6"/>
                <w:rPrChange w:id="163" w:author="Autor">
                  <w:rPr>
                    <w:sz w:val="22"/>
                  </w:rPr>
                </w:rPrChange>
              </w:rPr>
            </w:pPr>
          </w:p>
          <w:p w14:paraId="41E3CFA0" w14:textId="77777777" w:rsidR="00236F7C" w:rsidRDefault="00236F7C" w:rsidP="00236F7C">
            <w:pPr>
              <w:jc w:val="both"/>
              <w:rPr>
                <w:del w:id="164" w:author="Auto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xml:space="preserve">, elektronických aukciách, postupov, v rámci ktorých sa ponuky predkladajú </w:t>
            </w:r>
            <w:ins w:id="165" w:author="Autor">
              <w:r w:rsidR="002E53F3">
                <w:rPr>
                  <w:sz w:val="22"/>
                  <w:szCs w:val="22"/>
                </w:rPr>
                <w:br/>
              </w:r>
            </w:ins>
            <w:r w:rsidRPr="008F77C4">
              <w:rPr>
                <w:sz w:val="22"/>
                <w:szCs w:val="22"/>
              </w:rPr>
              <w:t>vo forme elektronického katalógu.</w:t>
            </w:r>
          </w:p>
          <w:p w14:paraId="1664A3B0" w14:textId="5BA11174" w:rsidR="00236F7C" w:rsidRPr="002550C0" w:rsidRDefault="00236F7C" w:rsidP="00236F7C">
            <w:pPr>
              <w:jc w:val="both"/>
              <w:rPr>
                <w:sz w:val="22"/>
                <w:szCs w:val="22"/>
              </w:rPr>
            </w:pPr>
          </w:p>
        </w:tc>
        <w:tc>
          <w:tcPr>
            <w:tcW w:w="2552" w:type="dxa"/>
            <w:shd w:val="clear" w:color="auto" w:fill="auto"/>
          </w:tcPr>
          <w:p w14:paraId="2DE85521" w14:textId="77777777" w:rsidR="00236F7C" w:rsidRPr="002550C0" w:rsidRDefault="00236F7C" w:rsidP="006420F7">
            <w:pPr>
              <w:jc w:val="center"/>
              <w:rPr>
                <w:sz w:val="22"/>
                <w:szCs w:val="22"/>
              </w:rPr>
              <w:pPrChange w:id="166" w:author="Autor">
                <w:pPr>
                  <w:jc w:val="both"/>
                </w:pPr>
              </w:pPrChange>
            </w:pPr>
            <w:r>
              <w:rPr>
                <w:sz w:val="22"/>
                <w:szCs w:val="22"/>
              </w:rPr>
              <w:t>10 %</w:t>
            </w:r>
          </w:p>
        </w:tc>
      </w:tr>
      <w:tr w:rsidR="00236F7C" w:rsidRPr="00AB2DF3" w14:paraId="5DFECFDB"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167"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hRule="exact" w:val="567"/>
          <w:trPrChange w:id="168" w:author="Autor">
            <w:trPr>
              <w:trHeight w:val="845"/>
            </w:trPr>
          </w:trPrChange>
        </w:trPr>
        <w:tc>
          <w:tcPr>
            <w:tcW w:w="675" w:type="dxa"/>
            <w:vMerge w:val="restart"/>
            <w:shd w:val="clear" w:color="auto" w:fill="auto"/>
            <w:vAlign w:val="center"/>
            <w:tcPrChange w:id="169" w:author="Autor">
              <w:tcPr>
                <w:tcW w:w="675" w:type="dxa"/>
                <w:vMerge w:val="restart"/>
                <w:shd w:val="clear" w:color="auto" w:fill="auto"/>
                <w:vAlign w:val="center"/>
              </w:tcPr>
            </w:tcPrChange>
          </w:tcPr>
          <w:p w14:paraId="10926278" w14:textId="77777777" w:rsidR="00236F7C" w:rsidRPr="00AB2DF3" w:rsidRDefault="00236F7C" w:rsidP="00236F7C">
            <w:pPr>
              <w:jc w:val="center"/>
              <w:rPr>
                <w:sz w:val="22"/>
                <w:szCs w:val="22"/>
                <w:lang w:eastAsia="cs-CZ"/>
              </w:rPr>
            </w:pPr>
            <w:r>
              <w:rPr>
                <w:sz w:val="22"/>
                <w:szCs w:val="22"/>
                <w:lang w:eastAsia="cs-CZ"/>
              </w:rPr>
              <w:t>10</w:t>
            </w:r>
          </w:p>
        </w:tc>
        <w:tc>
          <w:tcPr>
            <w:tcW w:w="3720" w:type="dxa"/>
            <w:vMerge w:val="restart"/>
            <w:shd w:val="clear" w:color="auto" w:fill="auto"/>
            <w:tcPrChange w:id="170" w:author="Autor">
              <w:tcPr>
                <w:tcW w:w="3720" w:type="dxa"/>
                <w:vMerge w:val="restart"/>
                <w:shd w:val="clear" w:color="auto" w:fill="auto"/>
              </w:tcPr>
            </w:tcPrChange>
          </w:tcPr>
          <w:p w14:paraId="5AD84CAA" w14:textId="77777777" w:rsidR="00236F7C" w:rsidRPr="00AB2DF3" w:rsidRDefault="00236F7C" w:rsidP="00236F7C">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236F7C" w:rsidRPr="00AB2DF3" w:rsidRDefault="00236F7C" w:rsidP="00236F7C">
            <w:pPr>
              <w:numPr>
                <w:ilvl w:val="0"/>
                <w:numId w:val="3"/>
              </w:numPr>
              <w:jc w:val="both"/>
              <w:rPr>
                <w:sz w:val="22"/>
                <w:szCs w:val="22"/>
                <w:lang w:eastAsia="cs-CZ"/>
              </w:rPr>
            </w:pPr>
            <w:r w:rsidRPr="00AB2DF3">
              <w:rPr>
                <w:sz w:val="22"/>
                <w:szCs w:val="22"/>
                <w:lang w:eastAsia="cs-CZ"/>
              </w:rPr>
              <w:lastRenderedPageBreak/>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35AF032B" w:rsidR="00236F7C" w:rsidRDefault="00236F7C" w:rsidP="00236F7C">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xml:space="preserve">, resp. výzve </w:t>
            </w:r>
            <w:ins w:id="171" w:author="Autor">
              <w:r w:rsidR="00EE2053">
                <w:rPr>
                  <w:sz w:val="22"/>
                  <w:szCs w:val="22"/>
                  <w:lang w:eastAsia="cs-CZ"/>
                </w:rPr>
                <w:br/>
              </w:r>
            </w:ins>
            <w:r w:rsidRPr="00AB2DF3">
              <w:rPr>
                <w:sz w:val="22"/>
                <w:szCs w:val="22"/>
                <w:lang w:eastAsia="cs-CZ"/>
              </w:rPr>
              <w:t>na predkladanie ponúk alebo v súťažných podkladoch</w:t>
            </w:r>
          </w:p>
          <w:p w14:paraId="45A1C2AF" w14:textId="11F01A17" w:rsidR="00236F7C" w:rsidRDefault="00236F7C" w:rsidP="00236F7C">
            <w:pPr>
              <w:numPr>
                <w:ilvl w:val="0"/>
                <w:numId w:val="3"/>
              </w:numPr>
              <w:jc w:val="both"/>
              <w:rPr>
                <w:sz w:val="22"/>
                <w:szCs w:val="22"/>
                <w:lang w:eastAsia="cs-CZ"/>
              </w:rPr>
            </w:pPr>
            <w:r>
              <w:rPr>
                <w:sz w:val="22"/>
                <w:szCs w:val="22"/>
                <w:lang w:eastAsia="cs-CZ"/>
              </w:rPr>
              <w:t>technických špecifikácií predmet</w:t>
            </w:r>
            <w:r w:rsidR="00EE2053">
              <w:rPr>
                <w:sz w:val="22"/>
                <w:szCs w:val="22"/>
                <w:lang w:eastAsia="cs-CZ"/>
              </w:rPr>
              <w:t xml:space="preserve">u zákazky a zmluvných podmienok </w:t>
            </w:r>
            <w:r>
              <w:rPr>
                <w:sz w:val="22"/>
                <w:szCs w:val="22"/>
                <w:lang w:eastAsia="cs-CZ"/>
              </w:rPr>
              <w:t>v súťažných podkladoch</w:t>
            </w:r>
          </w:p>
          <w:p w14:paraId="69B6961A" w14:textId="77777777" w:rsidR="00236F7C" w:rsidRPr="006420F7" w:rsidRDefault="00236F7C" w:rsidP="00236F7C">
            <w:pPr>
              <w:jc w:val="both"/>
              <w:rPr>
                <w:sz w:val="6"/>
                <w:rPrChange w:id="172" w:author="Autor">
                  <w:rPr>
                    <w:sz w:val="22"/>
                  </w:rPr>
                </w:rPrChange>
              </w:rPr>
            </w:pPr>
          </w:p>
          <w:p w14:paraId="1CA95E2E" w14:textId="77777777" w:rsidR="00236F7C" w:rsidRDefault="00236F7C" w:rsidP="00236F7C">
            <w:pPr>
              <w:jc w:val="both"/>
              <w:rPr>
                <w:sz w:val="22"/>
                <w:szCs w:val="22"/>
                <w:lang w:eastAsia="cs-CZ"/>
              </w:rPr>
            </w:pPr>
            <w:r>
              <w:rPr>
                <w:sz w:val="22"/>
                <w:szCs w:val="22"/>
                <w:lang w:eastAsia="cs-CZ"/>
              </w:rPr>
              <w:t>alebo</w:t>
            </w:r>
          </w:p>
          <w:p w14:paraId="288ED26B" w14:textId="77777777" w:rsidR="00236F7C" w:rsidRPr="006420F7" w:rsidRDefault="00236F7C" w:rsidP="00236F7C">
            <w:pPr>
              <w:jc w:val="both"/>
              <w:rPr>
                <w:sz w:val="6"/>
                <w:rPrChange w:id="173" w:author="Autor">
                  <w:rPr>
                    <w:sz w:val="22"/>
                  </w:rPr>
                </w:rPrChange>
              </w:rPr>
            </w:pPr>
          </w:p>
          <w:p w14:paraId="0A2B2632" w14:textId="2083F201" w:rsidR="00236F7C" w:rsidRDefault="00236F7C" w:rsidP="00236F7C">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w:t>
            </w:r>
            <w:ins w:id="174" w:author="Autor">
              <w:r w:rsidR="00EE2053">
                <w:rPr>
                  <w:sz w:val="22"/>
                  <w:szCs w:val="22"/>
                  <w:lang w:eastAsia="cs-CZ"/>
                </w:rPr>
                <w:br/>
              </w:r>
            </w:ins>
            <w:r w:rsidRPr="00375AD8">
              <w:rPr>
                <w:sz w:val="22"/>
                <w:szCs w:val="22"/>
                <w:lang w:eastAsia="cs-CZ"/>
              </w:rPr>
              <w:t xml:space="preserve">na vyhodnotenie ponúk, resp. pravidlá uplatnenia kritérií sú </w:t>
            </w:r>
            <w:r>
              <w:rPr>
                <w:sz w:val="22"/>
                <w:szCs w:val="22"/>
                <w:lang w:eastAsia="cs-CZ"/>
              </w:rPr>
              <w:t>upravené nedostatočne, neurčito</w:t>
            </w:r>
          </w:p>
          <w:p w14:paraId="3464FF0B" w14:textId="77777777" w:rsidR="00236F7C" w:rsidRPr="006420F7" w:rsidRDefault="00236F7C" w:rsidP="00236F7C">
            <w:pPr>
              <w:jc w:val="both"/>
              <w:rPr>
                <w:sz w:val="6"/>
                <w:rPrChange w:id="175" w:author="Autor">
                  <w:rPr>
                    <w:sz w:val="22"/>
                  </w:rPr>
                </w:rPrChange>
              </w:rPr>
            </w:pPr>
          </w:p>
          <w:p w14:paraId="21990949" w14:textId="77777777" w:rsidR="00236F7C" w:rsidRPr="00375AD8" w:rsidRDefault="00236F7C" w:rsidP="00236F7C">
            <w:pPr>
              <w:jc w:val="both"/>
              <w:rPr>
                <w:sz w:val="22"/>
                <w:szCs w:val="22"/>
                <w:lang w:eastAsia="cs-CZ"/>
              </w:rPr>
            </w:pPr>
            <w:r>
              <w:rPr>
                <w:sz w:val="22"/>
                <w:szCs w:val="22"/>
                <w:lang w:eastAsia="cs-CZ"/>
              </w:rPr>
              <w:t>alebo</w:t>
            </w:r>
          </w:p>
          <w:p w14:paraId="07060985" w14:textId="77777777" w:rsidR="00236F7C" w:rsidRPr="006420F7" w:rsidRDefault="00236F7C" w:rsidP="00236F7C">
            <w:pPr>
              <w:jc w:val="both"/>
              <w:rPr>
                <w:sz w:val="6"/>
                <w:rPrChange w:id="176" w:author="Autor">
                  <w:rPr>
                    <w:sz w:val="22"/>
                  </w:rPr>
                </w:rPrChange>
              </w:rPr>
            </w:pPr>
          </w:p>
          <w:p w14:paraId="4D27714C" w14:textId="77777777" w:rsidR="00236F7C" w:rsidRDefault="00236F7C" w:rsidP="00236F7C">
            <w:pPr>
              <w:jc w:val="both"/>
              <w:rPr>
                <w:del w:id="177" w:author="Auto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D32487F" w:rsidR="00236F7C" w:rsidRPr="00AB2DF3" w:rsidRDefault="00236F7C" w:rsidP="00236F7C">
            <w:pPr>
              <w:jc w:val="both"/>
              <w:rPr>
                <w:sz w:val="22"/>
                <w:szCs w:val="22"/>
                <w:lang w:eastAsia="cs-CZ"/>
              </w:rPr>
            </w:pPr>
          </w:p>
        </w:tc>
        <w:tc>
          <w:tcPr>
            <w:tcW w:w="7087" w:type="dxa"/>
            <w:shd w:val="clear" w:color="auto" w:fill="auto"/>
            <w:tcPrChange w:id="178" w:author="Autor">
              <w:tcPr>
                <w:tcW w:w="7087" w:type="dxa"/>
                <w:shd w:val="clear" w:color="auto" w:fill="auto"/>
              </w:tcPr>
            </w:tcPrChange>
          </w:tcPr>
          <w:p w14:paraId="2CDEF895" w14:textId="77777777" w:rsidR="00236F7C" w:rsidRPr="00AB2DF3" w:rsidRDefault="00236F7C" w:rsidP="00236F7C">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Change w:id="179" w:author="Autor">
              <w:tcPr>
                <w:tcW w:w="2552" w:type="dxa"/>
                <w:shd w:val="clear" w:color="auto" w:fill="auto"/>
              </w:tcPr>
            </w:tcPrChange>
          </w:tcPr>
          <w:p w14:paraId="00F33E2E" w14:textId="77777777" w:rsidR="00236F7C" w:rsidRPr="00AB2DF3" w:rsidRDefault="00236F7C" w:rsidP="006420F7">
            <w:pPr>
              <w:jc w:val="center"/>
              <w:rPr>
                <w:sz w:val="22"/>
                <w:szCs w:val="22"/>
                <w:lang w:eastAsia="cs-CZ"/>
              </w:rPr>
              <w:pPrChange w:id="180" w:author="Autor">
                <w:pPr>
                  <w:jc w:val="both"/>
                </w:pPr>
              </w:pPrChange>
            </w:pPr>
            <w:r w:rsidRPr="00AB2DF3">
              <w:rPr>
                <w:sz w:val="22"/>
                <w:szCs w:val="22"/>
                <w:lang w:eastAsia="cs-CZ"/>
              </w:rPr>
              <w:t>25 %</w:t>
            </w:r>
          </w:p>
          <w:p w14:paraId="0EA51A38" w14:textId="77777777" w:rsidR="00236F7C" w:rsidRPr="00AB2DF3" w:rsidRDefault="00236F7C" w:rsidP="006420F7">
            <w:pPr>
              <w:jc w:val="center"/>
              <w:rPr>
                <w:sz w:val="22"/>
                <w:szCs w:val="22"/>
                <w:lang w:eastAsia="cs-CZ"/>
              </w:rPr>
              <w:pPrChange w:id="181" w:author="Autor">
                <w:pPr>
                  <w:jc w:val="both"/>
                </w:pPr>
              </w:pPrChange>
            </w:pPr>
          </w:p>
          <w:p w14:paraId="6EEB8FF6" w14:textId="77777777" w:rsidR="00236F7C" w:rsidRPr="00AB2DF3" w:rsidRDefault="00236F7C" w:rsidP="006420F7">
            <w:pPr>
              <w:jc w:val="center"/>
              <w:rPr>
                <w:sz w:val="22"/>
                <w:szCs w:val="22"/>
                <w:lang w:eastAsia="cs-CZ"/>
              </w:rPr>
              <w:pPrChange w:id="182" w:author="Autor">
                <w:pPr>
                  <w:jc w:val="both"/>
                </w:pPr>
              </w:pPrChange>
            </w:pPr>
          </w:p>
        </w:tc>
      </w:tr>
      <w:tr w:rsidR="00236F7C" w:rsidRPr="00AB2DF3" w14:paraId="3FF9888D" w14:textId="77777777" w:rsidTr="00E06F79">
        <w:trPr>
          <w:trHeight w:val="2226"/>
        </w:trPr>
        <w:tc>
          <w:tcPr>
            <w:tcW w:w="675" w:type="dxa"/>
            <w:vMerge/>
            <w:shd w:val="clear" w:color="auto" w:fill="auto"/>
            <w:vAlign w:val="center"/>
          </w:tcPr>
          <w:p w14:paraId="1378F3FB" w14:textId="77777777" w:rsidR="00236F7C" w:rsidRPr="00AB2DF3" w:rsidRDefault="00236F7C" w:rsidP="00236F7C">
            <w:pPr>
              <w:jc w:val="center"/>
              <w:rPr>
                <w:sz w:val="22"/>
                <w:szCs w:val="22"/>
                <w:lang w:eastAsia="cs-CZ"/>
              </w:rPr>
            </w:pPr>
          </w:p>
        </w:tc>
        <w:tc>
          <w:tcPr>
            <w:tcW w:w="3720" w:type="dxa"/>
            <w:vMerge/>
            <w:shd w:val="clear" w:color="auto" w:fill="auto"/>
          </w:tcPr>
          <w:p w14:paraId="22349B7C" w14:textId="77777777" w:rsidR="00236F7C" w:rsidRPr="00AB2DF3" w:rsidRDefault="00236F7C" w:rsidP="00236F7C">
            <w:pPr>
              <w:jc w:val="both"/>
              <w:rPr>
                <w:sz w:val="22"/>
                <w:szCs w:val="22"/>
                <w:lang w:eastAsia="cs-CZ"/>
              </w:rPr>
            </w:pPr>
          </w:p>
        </w:tc>
        <w:tc>
          <w:tcPr>
            <w:tcW w:w="7087" w:type="dxa"/>
            <w:shd w:val="clear" w:color="auto" w:fill="auto"/>
          </w:tcPr>
          <w:p w14:paraId="41574043" w14:textId="77777777" w:rsidR="002E53F3" w:rsidRDefault="002E53F3" w:rsidP="00236F7C">
            <w:pPr>
              <w:jc w:val="both"/>
              <w:rPr>
                <w:ins w:id="183" w:author="Autor"/>
                <w:sz w:val="22"/>
                <w:szCs w:val="22"/>
                <w:lang w:eastAsia="cs-CZ"/>
              </w:rPr>
            </w:pPr>
          </w:p>
          <w:p w14:paraId="573D9978" w14:textId="36038D7A" w:rsidR="00236F7C" w:rsidRDefault="00236F7C" w:rsidP="00236F7C">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236F7C" w:rsidRPr="006420F7" w:rsidRDefault="00236F7C" w:rsidP="00236F7C">
            <w:pPr>
              <w:jc w:val="both"/>
              <w:rPr>
                <w:sz w:val="6"/>
                <w:rPrChange w:id="184" w:author="Autor">
                  <w:rPr>
                    <w:sz w:val="22"/>
                  </w:rPr>
                </w:rPrChange>
              </w:rPr>
            </w:pPr>
          </w:p>
          <w:p w14:paraId="2C2F343E" w14:textId="77777777" w:rsidR="00236F7C" w:rsidRDefault="00236F7C" w:rsidP="00236F7C">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236F7C" w:rsidRPr="006420F7" w:rsidRDefault="00236F7C" w:rsidP="00236F7C">
            <w:pPr>
              <w:jc w:val="both"/>
              <w:rPr>
                <w:sz w:val="6"/>
                <w:rPrChange w:id="185" w:author="Autor">
                  <w:rPr>
                    <w:sz w:val="22"/>
                  </w:rPr>
                </w:rPrChange>
              </w:rPr>
            </w:pPr>
          </w:p>
          <w:p w14:paraId="11ACAC90" w14:textId="77777777" w:rsidR="00236F7C" w:rsidRPr="00AB2DF3" w:rsidRDefault="00236F7C" w:rsidP="00236F7C">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236F7C" w:rsidRPr="00AB2DF3" w:rsidRDefault="00236F7C" w:rsidP="006420F7">
            <w:pPr>
              <w:jc w:val="center"/>
              <w:rPr>
                <w:sz w:val="22"/>
                <w:szCs w:val="22"/>
                <w:lang w:eastAsia="cs-CZ"/>
              </w:rPr>
              <w:pPrChange w:id="186" w:author="Autor">
                <w:pPr>
                  <w:jc w:val="both"/>
                </w:pPr>
              </w:pPrChange>
            </w:pPr>
            <w:r>
              <w:rPr>
                <w:sz w:val="22"/>
                <w:szCs w:val="22"/>
                <w:lang w:eastAsia="cs-CZ"/>
              </w:rPr>
              <w:t>10 %</w:t>
            </w:r>
          </w:p>
        </w:tc>
      </w:tr>
      <w:tr w:rsidR="00236F7C" w:rsidRPr="00AB2DF3" w14:paraId="6C56200B" w14:textId="77777777" w:rsidTr="00E06F79">
        <w:trPr>
          <w:trHeight w:val="494"/>
        </w:trPr>
        <w:tc>
          <w:tcPr>
            <w:tcW w:w="675" w:type="dxa"/>
            <w:vMerge w:val="restart"/>
            <w:shd w:val="clear" w:color="auto" w:fill="auto"/>
            <w:vAlign w:val="center"/>
          </w:tcPr>
          <w:p w14:paraId="62F85CC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1</w:t>
            </w:r>
          </w:p>
        </w:tc>
        <w:tc>
          <w:tcPr>
            <w:tcW w:w="3720" w:type="dxa"/>
            <w:vMerge w:val="restart"/>
            <w:shd w:val="clear" w:color="auto" w:fill="auto"/>
          </w:tcPr>
          <w:p w14:paraId="6D0BB958" w14:textId="625EE295" w:rsidR="00236F7C" w:rsidRPr="00AB2DF3" w:rsidRDefault="00236F7C" w:rsidP="00236F7C">
            <w:pPr>
              <w:jc w:val="both"/>
              <w:rPr>
                <w:sz w:val="22"/>
                <w:szCs w:val="22"/>
                <w:lang w:eastAsia="cs-CZ"/>
              </w:rPr>
            </w:pPr>
            <w:r w:rsidRPr="00AB2DF3">
              <w:rPr>
                <w:sz w:val="22"/>
                <w:szCs w:val="22"/>
                <w:lang w:eastAsia="cs-CZ"/>
              </w:rPr>
              <w:t xml:space="preserve">Nezákonné a/alebo diskriminačné podmienky účasti a/alebo kritéria </w:t>
            </w:r>
            <w:ins w:id="187" w:author="Autor">
              <w:r w:rsidR="00EE2053">
                <w:rPr>
                  <w:sz w:val="22"/>
                  <w:szCs w:val="22"/>
                  <w:lang w:eastAsia="cs-CZ"/>
                </w:rPr>
                <w:br/>
              </w:r>
            </w:ins>
            <w:r w:rsidRPr="00AB2DF3">
              <w:rPr>
                <w:sz w:val="22"/>
                <w:szCs w:val="22"/>
                <w:lang w:eastAsia="cs-CZ"/>
              </w:rPr>
              <w:t>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predkladanie ponúk, ktoré sú založené na neodôvodnenej národnej, regionálnej alebo miestnej </w:t>
            </w:r>
            <w:r>
              <w:rPr>
                <w:sz w:val="22"/>
                <w:szCs w:val="22"/>
                <w:lang w:eastAsia="cs-CZ"/>
              </w:rPr>
              <w:lastRenderedPageBreak/>
              <w:t>preferencii určitých hospodárskych subjektov</w:t>
            </w:r>
          </w:p>
        </w:tc>
        <w:tc>
          <w:tcPr>
            <w:tcW w:w="7087" w:type="dxa"/>
            <w:shd w:val="clear" w:color="auto" w:fill="auto"/>
          </w:tcPr>
          <w:p w14:paraId="75D2659E" w14:textId="77777777" w:rsidR="00236F7C" w:rsidRDefault="00236F7C" w:rsidP="00236F7C">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236F7C" w:rsidRDefault="00236F7C" w:rsidP="00236F7C">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236F7C" w:rsidRDefault="00236F7C" w:rsidP="00236F7C">
            <w:pPr>
              <w:jc w:val="both"/>
              <w:rPr>
                <w:sz w:val="22"/>
                <w:szCs w:val="22"/>
                <w:lang w:eastAsia="cs-CZ"/>
              </w:rPr>
            </w:pPr>
            <w:r>
              <w:rPr>
                <w:sz w:val="22"/>
                <w:szCs w:val="22"/>
                <w:lang w:eastAsia="cs-CZ"/>
              </w:rPr>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33FAD2DF" w:rsidR="00236F7C" w:rsidRDefault="00236F7C" w:rsidP="00236F7C">
            <w:pPr>
              <w:jc w:val="both"/>
              <w:rPr>
                <w:sz w:val="22"/>
                <w:szCs w:val="22"/>
                <w:lang w:eastAsia="cs-CZ"/>
              </w:rPr>
            </w:pPr>
            <w:r>
              <w:rPr>
                <w:sz w:val="22"/>
                <w:szCs w:val="22"/>
                <w:lang w:eastAsia="cs-CZ"/>
              </w:rPr>
              <w:t xml:space="preserve">- povinnosť uchádzača disponovať materiálno-technickým vybavením              </w:t>
            </w:r>
            <w:ins w:id="188" w:author="Autor">
              <w:r w:rsidR="002E53F3">
                <w:rPr>
                  <w:sz w:val="22"/>
                  <w:szCs w:val="22"/>
                  <w:lang w:eastAsia="cs-CZ"/>
                </w:rPr>
                <w:br/>
              </w:r>
            </w:ins>
            <w:r w:rsidRPr="00C626C3">
              <w:rPr>
                <w:sz w:val="22"/>
                <w:szCs w:val="22"/>
                <w:lang w:eastAsia="cs-CZ"/>
              </w:rPr>
              <w:t>v danej krajine</w:t>
            </w:r>
            <w:r>
              <w:rPr>
                <w:sz w:val="22"/>
                <w:szCs w:val="22"/>
                <w:lang w:eastAsia="cs-CZ"/>
              </w:rPr>
              <w:t>, regióne alebo meste/obci alebo</w:t>
            </w:r>
          </w:p>
          <w:p w14:paraId="0D1432D1" w14:textId="77777777" w:rsidR="00236F7C" w:rsidRDefault="00236F7C" w:rsidP="00236F7C">
            <w:pPr>
              <w:jc w:val="both"/>
              <w:rPr>
                <w:del w:id="189" w:author="Autor"/>
                <w:sz w:val="22"/>
                <w:szCs w:val="22"/>
                <w:lang w:eastAsia="cs-CZ"/>
              </w:rPr>
            </w:pPr>
            <w:r>
              <w:rPr>
                <w:sz w:val="22"/>
                <w:szCs w:val="22"/>
                <w:lang w:eastAsia="cs-CZ"/>
              </w:rPr>
              <w:lastRenderedPageBreak/>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5AEE2702" w:rsidR="00236F7C" w:rsidRPr="007B229C" w:rsidRDefault="00236F7C" w:rsidP="00236F7C">
            <w:pPr>
              <w:jc w:val="both"/>
              <w:rPr>
                <w:sz w:val="22"/>
                <w:szCs w:val="22"/>
                <w:lang w:eastAsia="cs-CZ"/>
              </w:rPr>
            </w:pPr>
          </w:p>
        </w:tc>
        <w:tc>
          <w:tcPr>
            <w:tcW w:w="2552" w:type="dxa"/>
            <w:shd w:val="clear" w:color="auto" w:fill="auto"/>
          </w:tcPr>
          <w:p w14:paraId="70F524B0" w14:textId="77777777" w:rsidR="00236F7C" w:rsidRPr="00AB2DF3" w:rsidRDefault="00236F7C" w:rsidP="006420F7">
            <w:pPr>
              <w:jc w:val="center"/>
              <w:rPr>
                <w:sz w:val="22"/>
                <w:szCs w:val="22"/>
                <w:lang w:eastAsia="cs-CZ"/>
              </w:rPr>
              <w:pPrChange w:id="190" w:author="Autor">
                <w:pPr>
                  <w:jc w:val="both"/>
                </w:pPr>
              </w:pPrChange>
            </w:pPr>
            <w:r w:rsidRPr="00AB2DF3">
              <w:rPr>
                <w:sz w:val="22"/>
                <w:szCs w:val="22"/>
                <w:lang w:eastAsia="cs-CZ"/>
              </w:rPr>
              <w:lastRenderedPageBreak/>
              <w:t>25 %</w:t>
            </w:r>
          </w:p>
          <w:p w14:paraId="078D6861" w14:textId="77777777" w:rsidR="00236F7C" w:rsidRPr="00AB2DF3" w:rsidRDefault="00236F7C" w:rsidP="006420F7">
            <w:pPr>
              <w:jc w:val="center"/>
              <w:rPr>
                <w:sz w:val="22"/>
                <w:szCs w:val="22"/>
                <w:lang w:eastAsia="cs-CZ"/>
              </w:rPr>
              <w:pPrChange w:id="191" w:author="Autor">
                <w:pPr>
                  <w:jc w:val="both"/>
                </w:pPr>
              </w:pPrChange>
            </w:pPr>
          </w:p>
          <w:p w14:paraId="56EA0F34" w14:textId="77777777" w:rsidR="00236F7C" w:rsidRPr="00AB2DF3" w:rsidRDefault="00236F7C" w:rsidP="006420F7">
            <w:pPr>
              <w:jc w:val="center"/>
              <w:rPr>
                <w:sz w:val="22"/>
                <w:szCs w:val="22"/>
                <w:lang w:eastAsia="cs-CZ"/>
              </w:rPr>
              <w:pPrChange w:id="192" w:author="Autor">
                <w:pPr>
                  <w:jc w:val="both"/>
                </w:pPr>
              </w:pPrChange>
            </w:pPr>
          </w:p>
        </w:tc>
      </w:tr>
      <w:tr w:rsidR="00236F7C" w:rsidRPr="00AB2DF3" w14:paraId="614B7C01" w14:textId="77777777" w:rsidTr="00E06F79">
        <w:trPr>
          <w:trHeight w:val="994"/>
        </w:trPr>
        <w:tc>
          <w:tcPr>
            <w:tcW w:w="675" w:type="dxa"/>
            <w:vMerge/>
            <w:shd w:val="clear" w:color="auto" w:fill="auto"/>
            <w:vAlign w:val="center"/>
          </w:tcPr>
          <w:p w14:paraId="3F184440" w14:textId="77777777" w:rsidR="00236F7C" w:rsidRPr="00AB2DF3" w:rsidRDefault="00236F7C" w:rsidP="00236F7C">
            <w:pPr>
              <w:jc w:val="center"/>
              <w:rPr>
                <w:sz w:val="22"/>
                <w:szCs w:val="22"/>
                <w:lang w:eastAsia="cs-CZ"/>
              </w:rPr>
            </w:pPr>
          </w:p>
        </w:tc>
        <w:tc>
          <w:tcPr>
            <w:tcW w:w="3720" w:type="dxa"/>
            <w:vMerge/>
            <w:shd w:val="clear" w:color="auto" w:fill="auto"/>
          </w:tcPr>
          <w:p w14:paraId="20FF27A4" w14:textId="77777777" w:rsidR="00236F7C" w:rsidRPr="00AB2DF3" w:rsidRDefault="00236F7C" w:rsidP="00236F7C">
            <w:pPr>
              <w:jc w:val="both"/>
              <w:rPr>
                <w:sz w:val="22"/>
                <w:szCs w:val="22"/>
                <w:lang w:eastAsia="cs-CZ"/>
              </w:rPr>
            </w:pPr>
          </w:p>
        </w:tc>
        <w:tc>
          <w:tcPr>
            <w:tcW w:w="7087" w:type="dxa"/>
            <w:shd w:val="clear" w:color="auto" w:fill="auto"/>
          </w:tcPr>
          <w:p w14:paraId="77A070A1" w14:textId="77777777" w:rsidR="00236F7C" w:rsidRDefault="00236F7C" w:rsidP="00236F7C">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236F7C" w:rsidRPr="006420F7" w:rsidRDefault="00236F7C" w:rsidP="00236F7C">
            <w:pPr>
              <w:jc w:val="both"/>
              <w:rPr>
                <w:sz w:val="6"/>
                <w:rPrChange w:id="193" w:author="Autor">
                  <w:rPr>
                    <w:sz w:val="22"/>
                  </w:rPr>
                </w:rPrChange>
              </w:rPr>
            </w:pPr>
          </w:p>
          <w:p w14:paraId="663A9404" w14:textId="033379B9" w:rsidR="00236F7C" w:rsidRPr="00AB2DF3" w:rsidRDefault="00236F7C" w:rsidP="00236F7C">
            <w:pPr>
              <w:jc w:val="both"/>
              <w:rPr>
                <w:sz w:val="22"/>
                <w:szCs w:val="22"/>
                <w:lang w:eastAsia="cs-CZ"/>
              </w:rPr>
            </w:pPr>
            <w:r>
              <w:rPr>
                <w:sz w:val="22"/>
                <w:szCs w:val="22"/>
                <w:lang w:eastAsia="cs-CZ"/>
              </w:rPr>
              <w:t xml:space="preserve">Vyšší počet predložených ponúk sa posudzuje individuálne </w:t>
            </w:r>
          </w:p>
        </w:tc>
        <w:tc>
          <w:tcPr>
            <w:tcW w:w="2552" w:type="dxa"/>
            <w:shd w:val="clear" w:color="auto" w:fill="auto"/>
          </w:tcPr>
          <w:p w14:paraId="704D51E4" w14:textId="77777777" w:rsidR="00236F7C" w:rsidRPr="00AB2DF3" w:rsidRDefault="00236F7C" w:rsidP="006420F7">
            <w:pPr>
              <w:jc w:val="center"/>
              <w:rPr>
                <w:sz w:val="22"/>
                <w:szCs w:val="22"/>
                <w:lang w:eastAsia="cs-CZ"/>
              </w:rPr>
              <w:pPrChange w:id="194" w:author="Autor">
                <w:pPr>
                  <w:jc w:val="both"/>
                </w:pPr>
              </w:pPrChange>
            </w:pPr>
            <w:r>
              <w:rPr>
                <w:sz w:val="22"/>
                <w:szCs w:val="22"/>
                <w:lang w:eastAsia="cs-CZ"/>
              </w:rPr>
              <w:t>10 %</w:t>
            </w:r>
          </w:p>
        </w:tc>
      </w:tr>
      <w:tr w:rsidR="00236F7C" w:rsidRPr="00AB2DF3" w14:paraId="60927EFB" w14:textId="77777777" w:rsidTr="00E06F79">
        <w:trPr>
          <w:trHeight w:val="70"/>
        </w:trPr>
        <w:tc>
          <w:tcPr>
            <w:tcW w:w="675" w:type="dxa"/>
            <w:vMerge w:val="restart"/>
            <w:shd w:val="clear" w:color="auto" w:fill="auto"/>
            <w:vAlign w:val="center"/>
          </w:tcPr>
          <w:p w14:paraId="27E12D06"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419E6992" w:rsidR="00236F7C" w:rsidRPr="00AB2DF3" w:rsidRDefault="00236F7C" w:rsidP="00236F7C">
            <w:pPr>
              <w:jc w:val="both"/>
              <w:rPr>
                <w:sz w:val="22"/>
                <w:szCs w:val="22"/>
                <w:lang w:eastAsia="cs-CZ"/>
              </w:rPr>
            </w:pPr>
            <w:r>
              <w:rPr>
                <w:sz w:val="22"/>
                <w:szCs w:val="22"/>
                <w:lang w:eastAsia="cs-CZ"/>
              </w:rPr>
              <w:t>Iné n</w:t>
            </w:r>
            <w:r w:rsidRPr="00AB2DF3">
              <w:rPr>
                <w:sz w:val="22"/>
                <w:szCs w:val="22"/>
                <w:lang w:eastAsia="cs-CZ"/>
              </w:rPr>
              <w:t xml:space="preserve">ezákonné a/alebo diskriminačné podmienky účasti a/alebo kritéria </w:t>
            </w:r>
            <w:ins w:id="195" w:author="Autor">
              <w:r w:rsidR="00EE2053">
                <w:rPr>
                  <w:sz w:val="22"/>
                  <w:szCs w:val="22"/>
                  <w:lang w:eastAsia="cs-CZ"/>
                </w:rPr>
                <w:br/>
              </w:r>
            </w:ins>
            <w:r w:rsidRPr="00AB2DF3">
              <w:rPr>
                <w:sz w:val="22"/>
                <w:szCs w:val="22"/>
                <w:lang w:eastAsia="cs-CZ"/>
              </w:rPr>
              <w:t>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236F7C" w:rsidRDefault="00236F7C" w:rsidP="00236F7C">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7D5B6292" w14:textId="77777777" w:rsidR="00236F7C" w:rsidRDefault="00236F7C" w:rsidP="00236F7C">
            <w:pPr>
              <w:jc w:val="both"/>
              <w:rPr>
                <w:del w:id="196" w:author="Autor"/>
                <w:sz w:val="22"/>
                <w:szCs w:val="22"/>
                <w:lang w:eastAsia="cs-CZ"/>
              </w:rPr>
            </w:pPr>
          </w:p>
          <w:p w14:paraId="12A8ACC6" w14:textId="77777777" w:rsidR="00236F7C" w:rsidRDefault="00236F7C" w:rsidP="00236F7C">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236F7C" w:rsidRPr="006420F7" w:rsidRDefault="00236F7C" w:rsidP="00236F7C">
            <w:pPr>
              <w:jc w:val="both"/>
              <w:rPr>
                <w:sz w:val="6"/>
                <w:rPrChange w:id="197" w:author="Autor">
                  <w:rPr>
                    <w:sz w:val="22"/>
                  </w:rPr>
                </w:rPrChange>
              </w:rPr>
            </w:pPr>
          </w:p>
          <w:p w14:paraId="35E17BFE" w14:textId="77777777" w:rsidR="00236F7C" w:rsidRDefault="00236F7C" w:rsidP="00236F7C">
            <w:pPr>
              <w:jc w:val="both"/>
              <w:rPr>
                <w:del w:id="198" w:author="Auto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w:t>
            </w:r>
            <w:ins w:id="199" w:author="Autor">
              <w:r w:rsidR="00294CD1">
                <w:rPr>
                  <w:sz w:val="22"/>
                  <w:szCs w:val="22"/>
                  <w:lang w:eastAsia="cs-CZ"/>
                </w:rPr>
                <w:br/>
              </w:r>
            </w:ins>
            <w:r w:rsidRPr="000E7039">
              <w:rPr>
                <w:sz w:val="22"/>
                <w:szCs w:val="22"/>
                <w:lang w:eastAsia="cs-CZ"/>
              </w:rPr>
              <w:t>na konkrétneho výrobcu, výrobný postup, obchodné označenie, patent, typ, oblasť 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265E89FB" w:rsidR="00236F7C" w:rsidRPr="00AB2DF3" w:rsidRDefault="00236F7C" w:rsidP="00236F7C">
            <w:pPr>
              <w:jc w:val="both"/>
              <w:rPr>
                <w:sz w:val="22"/>
                <w:szCs w:val="22"/>
                <w:lang w:eastAsia="cs-CZ"/>
              </w:rPr>
            </w:pPr>
          </w:p>
        </w:tc>
        <w:tc>
          <w:tcPr>
            <w:tcW w:w="2552" w:type="dxa"/>
            <w:shd w:val="clear" w:color="auto" w:fill="auto"/>
          </w:tcPr>
          <w:p w14:paraId="1DE75C73" w14:textId="77777777" w:rsidR="00236F7C" w:rsidRPr="00AB2DF3" w:rsidRDefault="00236F7C" w:rsidP="006420F7">
            <w:pPr>
              <w:jc w:val="center"/>
              <w:rPr>
                <w:sz w:val="22"/>
                <w:szCs w:val="22"/>
                <w:lang w:eastAsia="cs-CZ"/>
              </w:rPr>
              <w:pPrChange w:id="200" w:author="Autor">
                <w:pPr>
                  <w:jc w:val="both"/>
                </w:pPr>
              </w:pPrChange>
            </w:pPr>
            <w:r w:rsidRPr="00AB2DF3">
              <w:rPr>
                <w:sz w:val="22"/>
                <w:szCs w:val="22"/>
                <w:lang w:eastAsia="cs-CZ"/>
              </w:rPr>
              <w:t>25 %</w:t>
            </w:r>
          </w:p>
          <w:p w14:paraId="4FD26C56" w14:textId="77777777" w:rsidR="00236F7C" w:rsidRPr="00AB2DF3" w:rsidRDefault="00236F7C" w:rsidP="006420F7">
            <w:pPr>
              <w:jc w:val="center"/>
              <w:rPr>
                <w:sz w:val="22"/>
                <w:szCs w:val="22"/>
                <w:lang w:eastAsia="cs-CZ"/>
              </w:rPr>
              <w:pPrChange w:id="201" w:author="Autor">
                <w:pPr>
                  <w:jc w:val="both"/>
                </w:pPr>
              </w:pPrChange>
            </w:pPr>
          </w:p>
          <w:p w14:paraId="569300CC" w14:textId="77777777" w:rsidR="00236F7C" w:rsidRPr="00AB2DF3" w:rsidRDefault="00236F7C" w:rsidP="006420F7">
            <w:pPr>
              <w:jc w:val="center"/>
              <w:rPr>
                <w:sz w:val="22"/>
                <w:szCs w:val="22"/>
                <w:lang w:eastAsia="cs-CZ"/>
              </w:rPr>
              <w:pPrChange w:id="202" w:author="Autor">
                <w:pPr>
                  <w:jc w:val="both"/>
                </w:pPr>
              </w:pPrChange>
            </w:pPr>
          </w:p>
        </w:tc>
      </w:tr>
      <w:tr w:rsidR="00236F7C" w:rsidRPr="00AB2DF3" w14:paraId="51F63624" w14:textId="77777777" w:rsidTr="00E06F79">
        <w:trPr>
          <w:trHeight w:val="491"/>
        </w:trPr>
        <w:tc>
          <w:tcPr>
            <w:tcW w:w="675" w:type="dxa"/>
            <w:vMerge/>
            <w:shd w:val="clear" w:color="auto" w:fill="auto"/>
            <w:vAlign w:val="center"/>
          </w:tcPr>
          <w:p w14:paraId="6F1E3A19" w14:textId="77777777" w:rsidR="00236F7C" w:rsidRPr="00AB2DF3" w:rsidRDefault="00236F7C" w:rsidP="00236F7C">
            <w:pPr>
              <w:jc w:val="center"/>
              <w:rPr>
                <w:sz w:val="22"/>
                <w:szCs w:val="22"/>
                <w:lang w:eastAsia="cs-CZ"/>
              </w:rPr>
            </w:pPr>
          </w:p>
        </w:tc>
        <w:tc>
          <w:tcPr>
            <w:tcW w:w="3720" w:type="dxa"/>
            <w:vMerge/>
            <w:shd w:val="clear" w:color="auto" w:fill="auto"/>
          </w:tcPr>
          <w:p w14:paraId="75A7C5E4" w14:textId="77777777" w:rsidR="00236F7C" w:rsidRDefault="00236F7C" w:rsidP="00236F7C">
            <w:pPr>
              <w:jc w:val="both"/>
              <w:rPr>
                <w:sz w:val="22"/>
                <w:szCs w:val="22"/>
                <w:lang w:eastAsia="cs-CZ"/>
              </w:rPr>
            </w:pPr>
          </w:p>
        </w:tc>
        <w:tc>
          <w:tcPr>
            <w:tcW w:w="7087" w:type="dxa"/>
            <w:shd w:val="clear" w:color="auto" w:fill="auto"/>
          </w:tcPr>
          <w:p w14:paraId="405FC2ED" w14:textId="77777777" w:rsidR="00236F7C" w:rsidRDefault="00236F7C" w:rsidP="00236F7C">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3E6DE02" w:rsidR="00236F7C" w:rsidRDefault="00236F7C" w:rsidP="00236F7C">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 xml:space="preserve">rčenie minimálnych požiadaviek pre zákazku (týka sa minimálnych požiadaviek pre účely splnenia podmienok účasti, požiadaviek </w:t>
            </w:r>
            <w:ins w:id="203" w:author="Autor">
              <w:r w:rsidR="002E53F3">
                <w:rPr>
                  <w:sz w:val="22"/>
                  <w:szCs w:val="22"/>
                  <w:lang w:eastAsia="cs-CZ"/>
                </w:rPr>
                <w:br/>
              </w:r>
            </w:ins>
            <w:r w:rsidRPr="00590807">
              <w:rPr>
                <w:sz w:val="22"/>
                <w:szCs w:val="22"/>
                <w:lang w:eastAsia="cs-CZ"/>
              </w:rPr>
              <w:t>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w:t>
            </w:r>
            <w:r>
              <w:rPr>
                <w:sz w:val="22"/>
                <w:szCs w:val="22"/>
                <w:lang w:eastAsia="cs-CZ"/>
              </w:rPr>
              <w:lastRenderedPageBreak/>
              <w:t xml:space="preserve">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236F7C" w:rsidRDefault="00236F7C" w:rsidP="00236F7C">
            <w:pPr>
              <w:pStyle w:val="Odsekzoznamu"/>
              <w:jc w:val="both"/>
              <w:rPr>
                <w:sz w:val="22"/>
                <w:szCs w:val="22"/>
                <w:lang w:eastAsia="cs-CZ"/>
              </w:rPr>
            </w:pPr>
            <w:r>
              <w:rPr>
                <w:sz w:val="22"/>
                <w:szCs w:val="22"/>
                <w:lang w:eastAsia="cs-CZ"/>
              </w:rPr>
              <w:t>podmienky účasti boli určené ako kritérium na vyhodnotenie ponúk,</w:t>
            </w:r>
          </w:p>
          <w:p w14:paraId="13E01955" w14:textId="77777777" w:rsidR="00236F7C" w:rsidRDefault="00236F7C" w:rsidP="00236F7C">
            <w:pPr>
              <w:pStyle w:val="Odsekzoznamu"/>
              <w:numPr>
                <w:ilvl w:val="0"/>
                <w:numId w:val="3"/>
              </w:numPr>
              <w:jc w:val="both"/>
              <w:rPr>
                <w:del w:id="204" w:author="Auto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17389FBB" w:rsidR="00236F7C" w:rsidRPr="00294CD1" w:rsidRDefault="00236F7C" w:rsidP="00294CD1">
            <w:pPr>
              <w:pStyle w:val="Odsekzoznamu"/>
              <w:numPr>
                <w:ilvl w:val="0"/>
                <w:numId w:val="3"/>
              </w:numPr>
              <w:jc w:val="both"/>
              <w:rPr>
                <w:sz w:val="22"/>
                <w:szCs w:val="22"/>
                <w:lang w:eastAsia="cs-CZ"/>
              </w:rPr>
            </w:pPr>
          </w:p>
        </w:tc>
        <w:tc>
          <w:tcPr>
            <w:tcW w:w="2552" w:type="dxa"/>
            <w:shd w:val="clear" w:color="auto" w:fill="auto"/>
          </w:tcPr>
          <w:p w14:paraId="24E3CB2D" w14:textId="77777777" w:rsidR="00236F7C" w:rsidRPr="00AB2DF3" w:rsidRDefault="00236F7C" w:rsidP="006420F7">
            <w:pPr>
              <w:jc w:val="center"/>
              <w:rPr>
                <w:sz w:val="22"/>
                <w:szCs w:val="22"/>
                <w:lang w:eastAsia="cs-CZ"/>
              </w:rPr>
              <w:pPrChange w:id="205" w:author="Autor">
                <w:pPr>
                  <w:jc w:val="both"/>
                </w:pPr>
              </w:pPrChange>
            </w:pPr>
            <w:r>
              <w:rPr>
                <w:sz w:val="22"/>
                <w:szCs w:val="22"/>
                <w:lang w:eastAsia="cs-CZ"/>
              </w:rPr>
              <w:lastRenderedPageBreak/>
              <w:t>10 %</w:t>
            </w:r>
          </w:p>
        </w:tc>
      </w:tr>
      <w:tr w:rsidR="00236F7C" w:rsidRPr="00AB2DF3" w14:paraId="04982976" w14:textId="77777777" w:rsidTr="00E06F79">
        <w:trPr>
          <w:trHeight w:val="491"/>
        </w:trPr>
        <w:tc>
          <w:tcPr>
            <w:tcW w:w="675" w:type="dxa"/>
            <w:vMerge/>
            <w:shd w:val="clear" w:color="auto" w:fill="auto"/>
            <w:vAlign w:val="center"/>
          </w:tcPr>
          <w:p w14:paraId="6D87F724" w14:textId="77777777" w:rsidR="00236F7C" w:rsidRPr="00AB2DF3" w:rsidRDefault="00236F7C" w:rsidP="00236F7C">
            <w:pPr>
              <w:jc w:val="center"/>
              <w:rPr>
                <w:sz w:val="22"/>
                <w:szCs w:val="22"/>
                <w:lang w:eastAsia="cs-CZ"/>
              </w:rPr>
            </w:pPr>
          </w:p>
        </w:tc>
        <w:tc>
          <w:tcPr>
            <w:tcW w:w="3720" w:type="dxa"/>
            <w:vMerge/>
            <w:shd w:val="clear" w:color="auto" w:fill="auto"/>
          </w:tcPr>
          <w:p w14:paraId="142107C8" w14:textId="77777777" w:rsidR="00236F7C" w:rsidRDefault="00236F7C" w:rsidP="00236F7C">
            <w:pPr>
              <w:jc w:val="both"/>
              <w:rPr>
                <w:sz w:val="22"/>
                <w:szCs w:val="22"/>
                <w:lang w:eastAsia="cs-CZ"/>
              </w:rPr>
            </w:pPr>
          </w:p>
        </w:tc>
        <w:tc>
          <w:tcPr>
            <w:tcW w:w="7087" w:type="dxa"/>
            <w:shd w:val="clear" w:color="auto" w:fill="auto"/>
          </w:tcPr>
          <w:p w14:paraId="5234461E" w14:textId="77777777" w:rsidR="00236F7C" w:rsidRPr="000E7039" w:rsidRDefault="00236F7C" w:rsidP="00236F7C">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236F7C" w:rsidRPr="006420F7" w:rsidRDefault="00236F7C" w:rsidP="00236F7C">
            <w:pPr>
              <w:jc w:val="both"/>
              <w:rPr>
                <w:sz w:val="6"/>
                <w:rPrChange w:id="206" w:author="Autor">
                  <w:rPr>
                    <w:sz w:val="22"/>
                  </w:rPr>
                </w:rPrChange>
              </w:rPr>
            </w:pPr>
          </w:p>
          <w:p w14:paraId="60682759" w14:textId="77777777" w:rsidR="00236F7C" w:rsidRDefault="00236F7C" w:rsidP="00236F7C">
            <w:pPr>
              <w:jc w:val="both"/>
              <w:rPr>
                <w:del w:id="207" w:author="Autor"/>
                <w:sz w:val="22"/>
                <w:szCs w:val="22"/>
                <w:lang w:eastAsia="cs-CZ"/>
              </w:rPr>
            </w:pPr>
            <w:r w:rsidRPr="000E7039">
              <w:rPr>
                <w:sz w:val="22"/>
                <w:szCs w:val="22"/>
                <w:lang w:eastAsia="cs-CZ"/>
              </w:rPr>
              <w:t>Vyšší počet predložených ponúk sa posudzuje individuálne</w:t>
            </w:r>
            <w:r w:rsidRPr="00691B43">
              <w:rPr>
                <w:sz w:val="22"/>
                <w:szCs w:val="22"/>
                <w:lang w:eastAsia="cs-CZ"/>
              </w:rPr>
              <w:t>.</w:t>
            </w:r>
          </w:p>
          <w:p w14:paraId="16BA6883" w14:textId="77777777" w:rsidR="00236F7C" w:rsidRDefault="00236F7C" w:rsidP="00236F7C">
            <w:pPr>
              <w:jc w:val="both"/>
              <w:rPr>
                <w:del w:id="208" w:author="Autor"/>
                <w:sz w:val="22"/>
                <w:szCs w:val="22"/>
                <w:lang w:eastAsia="cs-CZ"/>
              </w:rPr>
            </w:pPr>
          </w:p>
          <w:p w14:paraId="120C4142" w14:textId="084821A4" w:rsidR="00236F7C" w:rsidRPr="00AB2DF3" w:rsidRDefault="00236F7C" w:rsidP="00236F7C">
            <w:pPr>
              <w:jc w:val="both"/>
              <w:rPr>
                <w:sz w:val="22"/>
                <w:szCs w:val="22"/>
                <w:lang w:eastAsia="cs-CZ"/>
              </w:rPr>
            </w:pPr>
          </w:p>
        </w:tc>
        <w:tc>
          <w:tcPr>
            <w:tcW w:w="2552" w:type="dxa"/>
            <w:shd w:val="clear" w:color="auto" w:fill="auto"/>
          </w:tcPr>
          <w:p w14:paraId="7B303CC4" w14:textId="77777777" w:rsidR="00236F7C" w:rsidRPr="00AB2DF3" w:rsidRDefault="00236F7C" w:rsidP="006420F7">
            <w:pPr>
              <w:jc w:val="center"/>
              <w:rPr>
                <w:sz w:val="22"/>
                <w:szCs w:val="22"/>
                <w:lang w:eastAsia="cs-CZ"/>
              </w:rPr>
              <w:pPrChange w:id="209" w:author="Autor">
                <w:pPr>
                  <w:jc w:val="both"/>
                </w:pPr>
              </w:pPrChange>
            </w:pPr>
            <w:r>
              <w:rPr>
                <w:sz w:val="22"/>
                <w:szCs w:val="22"/>
                <w:lang w:eastAsia="cs-CZ"/>
              </w:rPr>
              <w:t>5 %</w:t>
            </w:r>
          </w:p>
        </w:tc>
      </w:tr>
      <w:tr w:rsidR="00236F7C" w:rsidRPr="00AB2DF3" w14:paraId="288B7328" w14:textId="77777777" w:rsidTr="00E06F79">
        <w:tc>
          <w:tcPr>
            <w:tcW w:w="675" w:type="dxa"/>
            <w:tcBorders>
              <w:bottom w:val="single" w:sz="4" w:space="0" w:color="auto"/>
            </w:tcBorders>
            <w:shd w:val="clear" w:color="auto" w:fill="auto"/>
            <w:vAlign w:val="center"/>
          </w:tcPr>
          <w:p w14:paraId="5C7B49E4" w14:textId="77777777" w:rsidR="00236F7C" w:rsidRPr="00AB2DF3" w:rsidRDefault="00236F7C" w:rsidP="00236F7C">
            <w:pPr>
              <w:jc w:val="center"/>
              <w:rPr>
                <w:sz w:val="22"/>
                <w:szCs w:val="22"/>
                <w:lang w:eastAsia="cs-CZ"/>
              </w:rPr>
            </w:pPr>
            <w:r w:rsidRPr="00AB2DF3">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00CE883F" w14:textId="77777777" w:rsidR="00236F7C" w:rsidRPr="00AB2DF3" w:rsidRDefault="00236F7C" w:rsidP="00236F7C">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523F3EF5" w14:textId="77777777" w:rsidR="00236F7C" w:rsidRDefault="00236F7C" w:rsidP="00236F7C">
            <w:pPr>
              <w:jc w:val="both"/>
              <w:rPr>
                <w:del w:id="210" w:author="Autor"/>
                <w:sz w:val="22"/>
                <w:szCs w:val="22"/>
                <w:vertAlign w:val="superscript"/>
                <w:lang w:eastAsia="cs-CZ"/>
              </w:rPr>
            </w:pPr>
            <w:r w:rsidRPr="00AB2DF3">
              <w:rPr>
                <w:sz w:val="22"/>
                <w:szCs w:val="22"/>
                <w:lang w:eastAsia="cs-CZ"/>
              </w:rPr>
              <w:t xml:space="preserve">Opis predmetu zákazky v súťažných podkladoch je nedostatočný, nejasný, neurčitý, opísaný všeobecne, resp. neobsahuje rozhodujúce informácie </w:t>
            </w:r>
            <w:ins w:id="211" w:author="Autor">
              <w:r w:rsidR="000315A5">
                <w:rPr>
                  <w:sz w:val="22"/>
                  <w:szCs w:val="22"/>
                  <w:lang w:eastAsia="cs-CZ"/>
                </w:rPr>
                <w:br/>
              </w:r>
            </w:ins>
            <w:r w:rsidRPr="00AB2DF3">
              <w:rPr>
                <w:sz w:val="22"/>
                <w:szCs w:val="22"/>
                <w:lang w:eastAsia="cs-CZ"/>
              </w:rPr>
              <w:t>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5F5F278D" w:rsidR="00236F7C" w:rsidRPr="006420F7" w:rsidRDefault="00236F7C" w:rsidP="00236F7C">
            <w:pPr>
              <w:jc w:val="both"/>
              <w:rPr>
                <w:sz w:val="22"/>
                <w:vertAlign w:val="superscript"/>
                <w:rPrChange w:id="212" w:author="Autor">
                  <w:rPr>
                    <w:sz w:val="22"/>
                  </w:rPr>
                </w:rPrChange>
              </w:rPr>
            </w:pPr>
          </w:p>
        </w:tc>
        <w:tc>
          <w:tcPr>
            <w:tcW w:w="2552" w:type="dxa"/>
            <w:tcBorders>
              <w:bottom w:val="single" w:sz="4" w:space="0" w:color="auto"/>
            </w:tcBorders>
            <w:shd w:val="clear" w:color="auto" w:fill="auto"/>
          </w:tcPr>
          <w:p w14:paraId="730A9B96" w14:textId="77777777" w:rsidR="00236F7C" w:rsidRPr="00AB2DF3" w:rsidRDefault="00236F7C" w:rsidP="006420F7">
            <w:pPr>
              <w:jc w:val="center"/>
              <w:rPr>
                <w:sz w:val="22"/>
                <w:szCs w:val="22"/>
                <w:lang w:eastAsia="cs-CZ"/>
              </w:rPr>
              <w:pPrChange w:id="213" w:author="Autor">
                <w:pPr>
                  <w:jc w:val="both"/>
                </w:pPr>
              </w:pPrChange>
            </w:pPr>
            <w:r w:rsidRPr="00AB2DF3">
              <w:rPr>
                <w:sz w:val="22"/>
                <w:szCs w:val="22"/>
                <w:lang w:eastAsia="cs-CZ"/>
              </w:rPr>
              <w:t>10 %</w:t>
            </w:r>
          </w:p>
          <w:p w14:paraId="78FFC07A" w14:textId="77777777" w:rsidR="00236F7C" w:rsidRPr="00AB2DF3" w:rsidRDefault="00236F7C" w:rsidP="006420F7">
            <w:pPr>
              <w:jc w:val="center"/>
              <w:rPr>
                <w:sz w:val="22"/>
                <w:szCs w:val="22"/>
                <w:lang w:eastAsia="cs-CZ"/>
              </w:rPr>
              <w:pPrChange w:id="214" w:author="Autor">
                <w:pPr>
                  <w:jc w:val="both"/>
                </w:pPr>
              </w:pPrChange>
            </w:pPr>
          </w:p>
          <w:p w14:paraId="0687F33F" w14:textId="77777777" w:rsidR="00236F7C" w:rsidRPr="00AB2DF3" w:rsidRDefault="00236F7C" w:rsidP="006420F7">
            <w:pPr>
              <w:jc w:val="center"/>
              <w:rPr>
                <w:sz w:val="22"/>
                <w:szCs w:val="22"/>
                <w:lang w:eastAsia="cs-CZ"/>
              </w:rPr>
              <w:pPrChange w:id="215" w:author="Autor">
                <w:pPr>
                  <w:jc w:val="both"/>
                </w:pPr>
              </w:pPrChange>
            </w:pPr>
          </w:p>
        </w:tc>
      </w:tr>
      <w:tr w:rsidR="00236F7C" w:rsidRPr="00AB2DF3" w14:paraId="4907D45F" w14:textId="77777777" w:rsidTr="00E06F79">
        <w:tc>
          <w:tcPr>
            <w:tcW w:w="675" w:type="dxa"/>
            <w:tcBorders>
              <w:bottom w:val="single" w:sz="4" w:space="0" w:color="auto"/>
            </w:tcBorders>
            <w:shd w:val="clear" w:color="auto" w:fill="auto"/>
            <w:vAlign w:val="center"/>
          </w:tcPr>
          <w:p w14:paraId="08CD9303" w14:textId="77777777" w:rsidR="00236F7C" w:rsidRPr="00BC2EB8" w:rsidRDefault="00236F7C" w:rsidP="00236F7C">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236F7C" w:rsidRPr="00BC2EB8" w:rsidRDefault="00236F7C" w:rsidP="00236F7C">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3339C0B2" w:rsidR="00236F7C" w:rsidRPr="00BC2EB8" w:rsidRDefault="00236F7C" w:rsidP="00236F7C">
            <w:pPr>
              <w:jc w:val="both"/>
              <w:rPr>
                <w:sz w:val="22"/>
                <w:szCs w:val="22"/>
                <w:lang w:eastAsia="cs-CZ"/>
              </w:rPr>
            </w:pPr>
            <w:r>
              <w:rPr>
                <w:sz w:val="22"/>
                <w:szCs w:val="22"/>
                <w:lang w:eastAsia="cs-CZ"/>
              </w:rPr>
              <w:t xml:space="preserve">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w:t>
            </w:r>
            <w:ins w:id="216" w:author="Autor">
              <w:r w:rsidR="002E53F3">
                <w:rPr>
                  <w:sz w:val="22"/>
                  <w:szCs w:val="22"/>
                  <w:lang w:eastAsia="cs-CZ"/>
                </w:rPr>
                <w:br/>
              </w:r>
            </w:ins>
            <w:r>
              <w:rPr>
                <w:sz w:val="22"/>
                <w:szCs w:val="22"/>
                <w:lang w:eastAsia="cs-CZ"/>
              </w:rPr>
              <w:t>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236F7C" w:rsidRPr="00BC2EB8" w:rsidRDefault="00236F7C" w:rsidP="006420F7">
            <w:pPr>
              <w:jc w:val="center"/>
              <w:rPr>
                <w:sz w:val="22"/>
                <w:szCs w:val="22"/>
                <w:lang w:eastAsia="cs-CZ"/>
              </w:rPr>
              <w:pPrChange w:id="217" w:author="Autor">
                <w:pPr>
                  <w:jc w:val="both"/>
                </w:pPr>
              </w:pPrChange>
            </w:pPr>
            <w:r>
              <w:rPr>
                <w:sz w:val="22"/>
                <w:szCs w:val="22"/>
                <w:lang w:eastAsia="cs-CZ"/>
              </w:rPr>
              <w:t>5 %</w:t>
            </w:r>
          </w:p>
        </w:tc>
      </w:tr>
      <w:tr w:rsidR="00236F7C" w:rsidRPr="00AB2DF3" w14:paraId="7D504FBA" w14:textId="77777777" w:rsidTr="00E06F79">
        <w:tc>
          <w:tcPr>
            <w:tcW w:w="675" w:type="dxa"/>
            <w:tcBorders>
              <w:bottom w:val="single" w:sz="4" w:space="0" w:color="auto"/>
            </w:tcBorders>
            <w:shd w:val="clear" w:color="auto" w:fill="auto"/>
            <w:vAlign w:val="center"/>
          </w:tcPr>
          <w:p w14:paraId="4C6B2464" w14:textId="77777777" w:rsidR="00236F7C" w:rsidRPr="00AB2DF3" w:rsidRDefault="00236F7C" w:rsidP="00236F7C">
            <w:pPr>
              <w:jc w:val="center"/>
              <w:rPr>
                <w:sz w:val="22"/>
                <w:szCs w:val="22"/>
                <w:lang w:eastAsia="cs-CZ"/>
              </w:rPr>
            </w:pPr>
            <w:r w:rsidRPr="00AB2DF3">
              <w:rPr>
                <w:sz w:val="22"/>
                <w:szCs w:val="22"/>
                <w:lang w:eastAsia="cs-CZ"/>
              </w:rPr>
              <w:lastRenderedPageBreak/>
              <w:t>1</w:t>
            </w:r>
            <w:r>
              <w:rPr>
                <w:sz w:val="22"/>
                <w:szCs w:val="22"/>
                <w:lang w:eastAsia="cs-CZ"/>
              </w:rPr>
              <w:t>5</w:t>
            </w:r>
          </w:p>
        </w:tc>
        <w:tc>
          <w:tcPr>
            <w:tcW w:w="3720" w:type="dxa"/>
            <w:tcBorders>
              <w:bottom w:val="single" w:sz="4" w:space="0" w:color="auto"/>
            </w:tcBorders>
            <w:shd w:val="clear" w:color="auto" w:fill="auto"/>
          </w:tcPr>
          <w:p w14:paraId="455FEF0A" w14:textId="77777777" w:rsidR="00236F7C" w:rsidRPr="00AB2DF3" w:rsidRDefault="00236F7C" w:rsidP="00236F7C">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3DD93216" w14:textId="77777777" w:rsidR="00236F7C" w:rsidRDefault="00236F7C" w:rsidP="00236F7C">
            <w:pPr>
              <w:jc w:val="both"/>
              <w:rPr>
                <w:del w:id="218" w:author="Auto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w:t>
            </w:r>
            <w:ins w:id="219" w:author="Autor">
              <w:r w:rsidR="002E53F3">
                <w:rPr>
                  <w:sz w:val="22"/>
                  <w:szCs w:val="22"/>
                </w:rPr>
                <w:br/>
              </w:r>
            </w:ins>
            <w:r w:rsidRPr="00AB2DF3">
              <w:rPr>
                <w:sz w:val="22"/>
                <w:szCs w:val="22"/>
              </w:rPr>
              <w:t xml:space="preserve">na obstarávanie použil postup </w:t>
            </w:r>
            <w:r>
              <w:rPr>
                <w:sz w:val="22"/>
                <w:szCs w:val="22"/>
              </w:rPr>
              <w:t xml:space="preserve">zadávania zákazky s nízkou hodnotou </w:t>
            </w:r>
            <w:r w:rsidRPr="00AB2DF3">
              <w:rPr>
                <w:sz w:val="22"/>
                <w:szCs w:val="22"/>
              </w:rPr>
              <w:t xml:space="preserve">alebo </w:t>
            </w:r>
            <w:r>
              <w:rPr>
                <w:sz w:val="22"/>
                <w:szCs w:val="22"/>
              </w:rPr>
              <w:t xml:space="preserve">podlimitný postup bez využitia elektronického trhoviska (týka sa zákaziek, ktoré boli vyhlásené do </w:t>
            </w:r>
            <w:del w:id="220" w:author="Autor">
              <w:r>
                <w:rPr>
                  <w:sz w:val="22"/>
                  <w:szCs w:val="22"/>
                </w:rPr>
                <w:delText>1.</w:delText>
              </w:r>
            </w:del>
            <w:ins w:id="221" w:author="Autor">
              <w:r w:rsidR="000315A5">
                <w:rPr>
                  <w:sz w:val="22"/>
                  <w:szCs w:val="22"/>
                </w:rPr>
                <w:t>0</w:t>
              </w:r>
              <w:r>
                <w:rPr>
                  <w:sz w:val="22"/>
                  <w:szCs w:val="22"/>
                </w:rPr>
                <w:t>1.</w:t>
              </w:r>
              <w:r w:rsidR="000315A5">
                <w:rPr>
                  <w:sz w:val="22"/>
                  <w:szCs w:val="22"/>
                </w:rPr>
                <w:t xml:space="preserve"> </w:t>
              </w:r>
            </w:ins>
            <w:r>
              <w:rPr>
                <w:sz w:val="22"/>
                <w:szCs w:val="22"/>
              </w:rPr>
              <w:t>11.</w:t>
            </w:r>
            <w:ins w:id="222" w:author="Autor">
              <w:r w:rsidR="000315A5">
                <w:rPr>
                  <w:sz w:val="22"/>
                  <w:szCs w:val="22"/>
                </w:rPr>
                <w:t xml:space="preserve"> </w:t>
              </w:r>
            </w:ins>
            <w:r>
              <w:rPr>
                <w:sz w:val="22"/>
                <w:szCs w:val="22"/>
              </w:rPr>
              <w:t>2017)</w:t>
            </w:r>
          </w:p>
          <w:p w14:paraId="2AFB0A88" w14:textId="50634B09" w:rsidR="00236F7C" w:rsidRPr="00AB2DF3" w:rsidRDefault="00236F7C" w:rsidP="00236F7C">
            <w:pPr>
              <w:jc w:val="both"/>
              <w:rPr>
                <w:sz w:val="22"/>
                <w:szCs w:val="22"/>
              </w:rPr>
            </w:pPr>
          </w:p>
        </w:tc>
        <w:tc>
          <w:tcPr>
            <w:tcW w:w="2552" w:type="dxa"/>
            <w:tcBorders>
              <w:bottom w:val="single" w:sz="4" w:space="0" w:color="auto"/>
            </w:tcBorders>
            <w:shd w:val="clear" w:color="auto" w:fill="auto"/>
          </w:tcPr>
          <w:p w14:paraId="7BCFC39E" w14:textId="77777777" w:rsidR="00236F7C" w:rsidRPr="00AB2DF3" w:rsidRDefault="00236F7C" w:rsidP="006420F7">
            <w:pPr>
              <w:jc w:val="center"/>
              <w:rPr>
                <w:sz w:val="22"/>
                <w:szCs w:val="22"/>
                <w:lang w:eastAsia="cs-CZ"/>
              </w:rPr>
              <w:pPrChange w:id="223" w:author="Autor">
                <w:pPr>
                  <w:jc w:val="both"/>
                </w:pPr>
              </w:pPrChange>
            </w:pPr>
            <w:r w:rsidRPr="00AB2DF3">
              <w:rPr>
                <w:sz w:val="22"/>
                <w:szCs w:val="22"/>
                <w:lang w:eastAsia="cs-CZ"/>
              </w:rPr>
              <w:t>5 %</w:t>
            </w:r>
          </w:p>
          <w:p w14:paraId="6C9077C9" w14:textId="77777777" w:rsidR="00236F7C" w:rsidRPr="00AB2DF3" w:rsidRDefault="00236F7C" w:rsidP="006420F7">
            <w:pPr>
              <w:jc w:val="center"/>
              <w:rPr>
                <w:sz w:val="22"/>
                <w:szCs w:val="22"/>
                <w:lang w:eastAsia="cs-CZ"/>
              </w:rPr>
              <w:pPrChange w:id="224" w:author="Autor">
                <w:pPr>
                  <w:jc w:val="both"/>
                </w:pPr>
              </w:pPrChange>
            </w:pPr>
          </w:p>
        </w:tc>
      </w:tr>
      <w:tr w:rsidR="00236F7C" w:rsidRPr="00AB2DF3" w14:paraId="61C79CE8" w14:textId="77777777" w:rsidTr="00E06F79">
        <w:trPr>
          <w:trHeight w:val="1369"/>
        </w:trPr>
        <w:tc>
          <w:tcPr>
            <w:tcW w:w="675" w:type="dxa"/>
            <w:vMerge w:val="restart"/>
            <w:shd w:val="clear" w:color="auto" w:fill="auto"/>
          </w:tcPr>
          <w:p w14:paraId="0D0FA090" w14:textId="77777777" w:rsidR="00236F7C" w:rsidRDefault="00236F7C" w:rsidP="00236F7C">
            <w:pPr>
              <w:jc w:val="center"/>
              <w:rPr>
                <w:sz w:val="22"/>
                <w:szCs w:val="22"/>
              </w:rPr>
            </w:pPr>
          </w:p>
          <w:p w14:paraId="2B8F6FE2" w14:textId="77777777" w:rsidR="00236F7C" w:rsidRDefault="00236F7C" w:rsidP="00236F7C">
            <w:pPr>
              <w:jc w:val="center"/>
              <w:rPr>
                <w:sz w:val="22"/>
                <w:szCs w:val="22"/>
              </w:rPr>
            </w:pPr>
          </w:p>
          <w:p w14:paraId="38C3F417" w14:textId="77777777" w:rsidR="00236F7C" w:rsidRPr="00AB2DF3" w:rsidRDefault="00236F7C" w:rsidP="00236F7C">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0C427855" w:rsidR="00236F7C" w:rsidRPr="00AB2DF3" w:rsidRDefault="00236F7C" w:rsidP="002E53F3">
            <w:pPr>
              <w:jc w:val="both"/>
              <w:rPr>
                <w:sz w:val="22"/>
                <w:szCs w:val="22"/>
                <w:lang w:eastAsia="cs-CZ"/>
              </w:rPr>
            </w:pPr>
            <w:r w:rsidRPr="002550C0">
              <w:rPr>
                <w:sz w:val="22"/>
                <w:szCs w:val="22"/>
              </w:rPr>
              <w:t xml:space="preserve">Zadanie zákazky na nie bežne dostupné tovary, služby alebo stavebné práce </w:t>
            </w:r>
            <w:ins w:id="225" w:author="Autor">
              <w:r w:rsidR="002E53F3">
                <w:rPr>
                  <w:sz w:val="22"/>
                  <w:szCs w:val="22"/>
                </w:rPr>
                <w:br/>
              </w:r>
            </w:ins>
            <w:r w:rsidRPr="002550C0">
              <w:rPr>
                <w:sz w:val="22"/>
                <w:szCs w:val="22"/>
              </w:rPr>
              <w:t xml:space="preserve">s využitím elektronického trhoviska </w:t>
            </w:r>
            <w:ins w:id="226" w:author="Autor">
              <w:r w:rsidR="002E53F3">
                <w:rPr>
                  <w:sz w:val="22"/>
                  <w:szCs w:val="22"/>
                </w:rPr>
                <w:br/>
              </w:r>
            </w:ins>
            <w:r w:rsidR="00A05A5B">
              <w:rPr>
                <w:sz w:val="22"/>
                <w:szCs w:val="22"/>
              </w:rPr>
              <w:t>(od 31.</w:t>
            </w:r>
            <w:ins w:id="227" w:author="Autor">
              <w:r w:rsidR="002E53F3">
                <w:rPr>
                  <w:sz w:val="22"/>
                  <w:szCs w:val="22"/>
                </w:rPr>
                <w:t xml:space="preserve"> </w:t>
              </w:r>
            </w:ins>
            <w:r w:rsidR="00A05A5B">
              <w:rPr>
                <w:sz w:val="22"/>
                <w:szCs w:val="22"/>
              </w:rPr>
              <w:t>03.</w:t>
            </w:r>
            <w:ins w:id="228" w:author="Autor">
              <w:r w:rsidR="002E53F3">
                <w:rPr>
                  <w:sz w:val="22"/>
                  <w:szCs w:val="22"/>
                </w:rPr>
                <w:t xml:space="preserve"> </w:t>
              </w:r>
            </w:ins>
            <w:r w:rsidR="00A05A5B">
              <w:rPr>
                <w:sz w:val="22"/>
                <w:szCs w:val="22"/>
              </w:rPr>
              <w:t xml:space="preserve">2022 s uplatnením zjednodušeného postupu pre zákazky </w:t>
            </w:r>
            <w:ins w:id="229" w:author="Autor">
              <w:r w:rsidR="002E53F3">
                <w:rPr>
                  <w:sz w:val="22"/>
                  <w:szCs w:val="22"/>
                </w:rPr>
                <w:br/>
              </w:r>
            </w:ins>
            <w:r w:rsidR="00A05A5B">
              <w:rPr>
                <w:sz w:val="22"/>
                <w:szCs w:val="22"/>
              </w:rPr>
              <w:t>na bežne dostupné tovary a služby)</w:t>
            </w:r>
            <w:r w:rsidR="00A05A5B" w:rsidRPr="002550C0">
              <w:rPr>
                <w:sz w:val="22"/>
                <w:szCs w:val="22"/>
              </w:rPr>
              <w:t xml:space="preserve"> </w:t>
            </w:r>
            <w:r w:rsidR="002E53F3">
              <w:rPr>
                <w:sz w:val="22"/>
                <w:szCs w:val="22"/>
              </w:rPr>
              <w:t xml:space="preserve">alebo </w:t>
            </w:r>
            <w:del w:id="230" w:author="Autor">
              <w:r w:rsidRPr="002550C0">
                <w:rPr>
                  <w:sz w:val="22"/>
                  <w:szCs w:val="22"/>
                </w:rPr>
                <w:delText xml:space="preserve">            </w:delText>
              </w:r>
            </w:del>
            <w:r w:rsidRPr="002550C0">
              <w:rPr>
                <w:sz w:val="22"/>
                <w:szCs w:val="22"/>
              </w:rPr>
              <w:t>v rámci dynamického nákupného systému</w:t>
            </w:r>
          </w:p>
        </w:tc>
        <w:tc>
          <w:tcPr>
            <w:tcW w:w="7087" w:type="dxa"/>
            <w:tcBorders>
              <w:bottom w:val="single" w:sz="4" w:space="0" w:color="auto"/>
            </w:tcBorders>
            <w:shd w:val="clear" w:color="auto" w:fill="auto"/>
          </w:tcPr>
          <w:p w14:paraId="20BFE872" w14:textId="187123D4" w:rsidR="00236F7C" w:rsidRPr="00AB2DF3" w:rsidRDefault="00236F7C" w:rsidP="00236F7C">
            <w:pPr>
              <w:jc w:val="both"/>
              <w:rPr>
                <w:sz w:val="22"/>
                <w:szCs w:val="22"/>
                <w:lang w:eastAsia="cs-CZ"/>
              </w:rPr>
            </w:pPr>
            <w:r w:rsidRPr="002550C0">
              <w:rPr>
                <w:sz w:val="22"/>
                <w:szCs w:val="22"/>
              </w:rPr>
              <w:t>Verejný obstarávateľ postupoval v rozpore s § 58 ods. 1 ZVO, keď na nie bežne dostupné tovary, služby alebo stavebné práce využil dynamický nákupný systém.</w:t>
            </w:r>
          </w:p>
        </w:tc>
        <w:tc>
          <w:tcPr>
            <w:tcW w:w="2552" w:type="dxa"/>
            <w:shd w:val="clear" w:color="auto" w:fill="auto"/>
          </w:tcPr>
          <w:p w14:paraId="7D452C76" w14:textId="6D0F031B" w:rsidR="00236F7C" w:rsidRPr="00AB2DF3" w:rsidRDefault="00A05A5B" w:rsidP="006420F7">
            <w:pPr>
              <w:jc w:val="center"/>
              <w:rPr>
                <w:sz w:val="22"/>
                <w:szCs w:val="22"/>
                <w:lang w:eastAsia="cs-CZ"/>
              </w:rPr>
              <w:pPrChange w:id="231" w:author="Autor">
                <w:pPr>
                  <w:jc w:val="both"/>
                </w:pPr>
              </w:pPrChange>
            </w:pPr>
            <w:r>
              <w:rPr>
                <w:sz w:val="22"/>
                <w:szCs w:val="22"/>
              </w:rPr>
              <w:t>25</w:t>
            </w:r>
            <w:r w:rsidR="00236F7C">
              <w:rPr>
                <w:sz w:val="22"/>
                <w:szCs w:val="22"/>
              </w:rPr>
              <w:t xml:space="preserve"> </w:t>
            </w:r>
            <w:r w:rsidR="00236F7C" w:rsidRPr="002550C0">
              <w:rPr>
                <w:sz w:val="22"/>
                <w:szCs w:val="22"/>
              </w:rPr>
              <w:t>%</w:t>
            </w:r>
            <w:del w:id="232" w:author="Autor">
              <w:r w:rsidR="00236F7C">
                <w:rPr>
                  <w:sz w:val="22"/>
                  <w:szCs w:val="22"/>
                </w:rPr>
                <w:delText xml:space="preserve"> </w:delText>
              </w:r>
            </w:del>
          </w:p>
        </w:tc>
      </w:tr>
      <w:tr w:rsidR="00236F7C" w:rsidRPr="00AB2DF3" w14:paraId="7724B615"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33"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2268"/>
          <w:trPrChange w:id="234" w:author="Autor">
            <w:trPr>
              <w:trHeight w:val="2748"/>
            </w:trPr>
          </w:trPrChange>
        </w:trPr>
        <w:tc>
          <w:tcPr>
            <w:tcW w:w="675" w:type="dxa"/>
            <w:vMerge/>
            <w:shd w:val="clear" w:color="auto" w:fill="auto"/>
            <w:tcPrChange w:id="235" w:author="Autor">
              <w:tcPr>
                <w:tcW w:w="675" w:type="dxa"/>
                <w:vMerge/>
                <w:shd w:val="clear" w:color="auto" w:fill="auto"/>
              </w:tcPr>
            </w:tcPrChange>
          </w:tcPr>
          <w:p w14:paraId="41DB5BCE" w14:textId="77777777" w:rsidR="00236F7C" w:rsidRPr="002550C0" w:rsidRDefault="00236F7C" w:rsidP="00236F7C">
            <w:pPr>
              <w:jc w:val="center"/>
              <w:rPr>
                <w:sz w:val="22"/>
                <w:szCs w:val="22"/>
              </w:rPr>
            </w:pPr>
          </w:p>
        </w:tc>
        <w:tc>
          <w:tcPr>
            <w:tcW w:w="3720" w:type="dxa"/>
            <w:vMerge/>
            <w:shd w:val="clear" w:color="auto" w:fill="auto"/>
            <w:tcPrChange w:id="236" w:author="Autor">
              <w:tcPr>
                <w:tcW w:w="3720" w:type="dxa"/>
                <w:vMerge/>
                <w:shd w:val="clear" w:color="auto" w:fill="auto"/>
              </w:tcPr>
            </w:tcPrChange>
          </w:tcPr>
          <w:p w14:paraId="175DBA6A" w14:textId="77777777" w:rsidR="00236F7C" w:rsidRPr="002550C0" w:rsidRDefault="00236F7C" w:rsidP="00236F7C">
            <w:pPr>
              <w:jc w:val="both"/>
              <w:rPr>
                <w:sz w:val="22"/>
                <w:szCs w:val="22"/>
              </w:rPr>
            </w:pPr>
          </w:p>
        </w:tc>
        <w:tc>
          <w:tcPr>
            <w:tcW w:w="7087" w:type="dxa"/>
            <w:shd w:val="clear" w:color="auto" w:fill="auto"/>
            <w:tcPrChange w:id="237" w:author="Autor">
              <w:tcPr>
                <w:tcW w:w="7087" w:type="dxa"/>
                <w:shd w:val="clear" w:color="auto" w:fill="auto"/>
              </w:tcPr>
            </w:tcPrChange>
          </w:tcPr>
          <w:p w14:paraId="01C5406A" w14:textId="5FAFF6BB" w:rsidR="00236F7C" w:rsidRDefault="00236F7C" w:rsidP="00236F7C">
            <w:pPr>
              <w:jc w:val="both"/>
              <w:rPr>
                <w:sz w:val="22"/>
                <w:szCs w:val="22"/>
              </w:rPr>
            </w:pPr>
            <w:r w:rsidRPr="00E5186C">
              <w:rPr>
                <w:sz w:val="22"/>
                <w:szCs w:val="22"/>
              </w:rPr>
              <w:t>Verejný obstarávateľ postupoval v rozpore s ustanovením § 108 ods. 1 písm. a) ZVO, keď zákazk</w:t>
            </w:r>
            <w:r>
              <w:rPr>
                <w:sz w:val="22"/>
                <w:szCs w:val="22"/>
              </w:rPr>
              <w:t>y na nie bežne dostupné tovary</w:t>
            </w:r>
            <w:r w:rsidR="00A05A5B">
              <w:rPr>
                <w:sz w:val="22"/>
                <w:szCs w:val="22"/>
              </w:rPr>
              <w:t>, nie bežne dostupné služby alebo stavebné práce</w:t>
            </w:r>
            <w:r>
              <w:rPr>
                <w:sz w:val="22"/>
                <w:szCs w:val="22"/>
              </w:rPr>
              <w:t xml:space="preserve"> </w:t>
            </w:r>
            <w:r w:rsidRPr="00E5186C">
              <w:rPr>
                <w:sz w:val="22"/>
                <w:szCs w:val="22"/>
              </w:rPr>
              <w:t>zadával s využitím elektronického trhoviska</w:t>
            </w:r>
            <w:ins w:id="238" w:author="Autor">
              <w:r w:rsidR="002E53F3">
                <w:rPr>
                  <w:sz w:val="22"/>
                  <w:szCs w:val="22"/>
                </w:rPr>
                <w:br/>
              </w:r>
            </w:ins>
            <w:r w:rsidR="00A05A5B">
              <w:rPr>
                <w:sz w:val="22"/>
                <w:szCs w:val="22"/>
              </w:rPr>
              <w:t>(od 31.</w:t>
            </w:r>
            <w:ins w:id="239" w:author="Autor">
              <w:r w:rsidR="002E53F3">
                <w:rPr>
                  <w:sz w:val="22"/>
                  <w:szCs w:val="22"/>
                </w:rPr>
                <w:t xml:space="preserve"> </w:t>
              </w:r>
            </w:ins>
            <w:r w:rsidR="00A05A5B">
              <w:rPr>
                <w:sz w:val="22"/>
                <w:szCs w:val="22"/>
              </w:rPr>
              <w:t>03.</w:t>
            </w:r>
            <w:ins w:id="240" w:author="Autor">
              <w:r w:rsidR="002E53F3">
                <w:rPr>
                  <w:sz w:val="22"/>
                  <w:szCs w:val="22"/>
                </w:rPr>
                <w:t xml:space="preserve"> </w:t>
              </w:r>
            </w:ins>
            <w:r w:rsidR="00A05A5B">
              <w:rPr>
                <w:sz w:val="22"/>
                <w:szCs w:val="22"/>
              </w:rPr>
              <w:t>2022 s uplatnením zjednodušeného postupu pre zákazky na bežne dostupné tovary a služby).</w:t>
            </w:r>
          </w:p>
          <w:p w14:paraId="0744D610" w14:textId="77777777" w:rsidR="00236F7C" w:rsidRPr="006420F7" w:rsidRDefault="00236F7C" w:rsidP="00236F7C">
            <w:pPr>
              <w:jc w:val="both"/>
              <w:rPr>
                <w:sz w:val="6"/>
                <w:rPrChange w:id="241" w:author="Autor">
                  <w:rPr>
                    <w:sz w:val="22"/>
                  </w:rPr>
                </w:rPrChange>
              </w:rPr>
            </w:pPr>
          </w:p>
          <w:p w14:paraId="76D4D617" w14:textId="729C0590" w:rsidR="00236F7C" w:rsidRPr="002550C0" w:rsidRDefault="00236F7C" w:rsidP="00236F7C">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w:t>
            </w:r>
            <w:r w:rsidR="00A05A5B">
              <w:rPr>
                <w:sz w:val="22"/>
                <w:szCs w:val="22"/>
              </w:rPr>
              <w:t xml:space="preserve"> (v prípade dynamického nákupného systému je možné zohľadniť aj vyšší počet zaradených záujemcov)</w:t>
            </w:r>
            <w:r>
              <w:rPr>
                <w:sz w:val="22"/>
                <w:szCs w:val="22"/>
              </w:rPr>
              <w:t xml:space="preserve">. </w:t>
            </w:r>
            <w:r w:rsidRPr="00E5186C">
              <w:rPr>
                <w:sz w:val="22"/>
                <w:szCs w:val="22"/>
              </w:rPr>
              <w:t>Vyšší počet predložených ponúk sa posudzuje individuálne s ohľadom na predmet zákazky.</w:t>
            </w:r>
          </w:p>
        </w:tc>
        <w:tc>
          <w:tcPr>
            <w:tcW w:w="2552" w:type="dxa"/>
            <w:shd w:val="clear" w:color="auto" w:fill="auto"/>
            <w:tcPrChange w:id="242" w:author="Autor">
              <w:tcPr>
                <w:tcW w:w="2552" w:type="dxa"/>
                <w:shd w:val="clear" w:color="auto" w:fill="auto"/>
              </w:tcPr>
            </w:tcPrChange>
          </w:tcPr>
          <w:p w14:paraId="5E261C9E" w14:textId="73F725C8" w:rsidR="00236F7C" w:rsidRPr="002550C0" w:rsidRDefault="00A05A5B" w:rsidP="006420F7">
            <w:pPr>
              <w:jc w:val="center"/>
              <w:rPr>
                <w:sz w:val="22"/>
                <w:szCs w:val="22"/>
              </w:rPr>
              <w:pPrChange w:id="243" w:author="Autor">
                <w:pPr>
                  <w:jc w:val="both"/>
                </w:pPr>
              </w:pPrChange>
            </w:pPr>
            <w:r>
              <w:rPr>
                <w:sz w:val="22"/>
                <w:szCs w:val="22"/>
              </w:rPr>
              <w:t>10</w:t>
            </w:r>
            <w:r w:rsidR="00236F7C" w:rsidRPr="00E5186C">
              <w:rPr>
                <w:sz w:val="22"/>
                <w:szCs w:val="22"/>
              </w:rPr>
              <w:t xml:space="preserve"> %</w:t>
            </w:r>
            <w:del w:id="244" w:author="Autor">
              <w:r w:rsidR="00236F7C" w:rsidRPr="00E5186C">
                <w:rPr>
                  <w:sz w:val="22"/>
                  <w:szCs w:val="22"/>
                </w:rPr>
                <w:delText xml:space="preserve"> </w:delText>
              </w:r>
            </w:del>
          </w:p>
        </w:tc>
      </w:tr>
      <w:tr w:rsidR="00236F7C" w:rsidRPr="00AB2DF3" w14:paraId="10DBB852" w14:textId="77777777" w:rsidTr="00E06F79">
        <w:trPr>
          <w:trHeight w:val="70"/>
        </w:trPr>
        <w:tc>
          <w:tcPr>
            <w:tcW w:w="675" w:type="dxa"/>
            <w:shd w:val="clear" w:color="auto" w:fill="auto"/>
          </w:tcPr>
          <w:p w14:paraId="566A37EB" w14:textId="77777777" w:rsidR="00236F7C" w:rsidRDefault="00236F7C" w:rsidP="00236F7C">
            <w:pPr>
              <w:jc w:val="center"/>
              <w:rPr>
                <w:sz w:val="22"/>
                <w:szCs w:val="22"/>
              </w:rPr>
            </w:pPr>
          </w:p>
          <w:p w14:paraId="43F0089D" w14:textId="77777777" w:rsidR="00236F7C" w:rsidRDefault="00236F7C" w:rsidP="00236F7C">
            <w:pPr>
              <w:jc w:val="center"/>
              <w:rPr>
                <w:sz w:val="22"/>
                <w:szCs w:val="22"/>
              </w:rPr>
            </w:pPr>
          </w:p>
          <w:p w14:paraId="6A874B7F" w14:textId="77777777" w:rsidR="00236F7C" w:rsidRDefault="00236F7C" w:rsidP="00236F7C">
            <w:pPr>
              <w:jc w:val="center"/>
              <w:rPr>
                <w:sz w:val="22"/>
                <w:szCs w:val="22"/>
              </w:rPr>
            </w:pPr>
          </w:p>
          <w:p w14:paraId="63682685" w14:textId="77777777" w:rsidR="00236F7C" w:rsidRDefault="00236F7C" w:rsidP="00236F7C">
            <w:pPr>
              <w:jc w:val="center"/>
              <w:rPr>
                <w:sz w:val="22"/>
                <w:szCs w:val="22"/>
              </w:rPr>
            </w:pPr>
          </w:p>
          <w:p w14:paraId="2D9A9EEC" w14:textId="77777777" w:rsidR="00236F7C" w:rsidRDefault="00236F7C" w:rsidP="00236F7C">
            <w:pPr>
              <w:jc w:val="center"/>
              <w:rPr>
                <w:sz w:val="22"/>
                <w:szCs w:val="22"/>
              </w:rPr>
            </w:pPr>
          </w:p>
          <w:p w14:paraId="1FCF9F13" w14:textId="77777777" w:rsidR="00236F7C" w:rsidRDefault="00236F7C" w:rsidP="00236F7C">
            <w:pPr>
              <w:jc w:val="center"/>
              <w:rPr>
                <w:sz w:val="22"/>
                <w:szCs w:val="22"/>
              </w:rPr>
            </w:pPr>
          </w:p>
          <w:p w14:paraId="7B165F7C" w14:textId="77777777" w:rsidR="00236F7C" w:rsidRDefault="00236F7C" w:rsidP="00236F7C">
            <w:pPr>
              <w:jc w:val="center"/>
              <w:rPr>
                <w:sz w:val="22"/>
                <w:szCs w:val="22"/>
              </w:rPr>
            </w:pPr>
          </w:p>
          <w:p w14:paraId="245A121B" w14:textId="77777777" w:rsidR="00236F7C" w:rsidRDefault="00236F7C" w:rsidP="00236F7C">
            <w:pPr>
              <w:jc w:val="center"/>
              <w:rPr>
                <w:sz w:val="22"/>
                <w:szCs w:val="22"/>
              </w:rPr>
            </w:pPr>
          </w:p>
          <w:p w14:paraId="2E756B9A" w14:textId="77777777" w:rsidR="00236F7C" w:rsidRDefault="00236F7C" w:rsidP="00236F7C">
            <w:pPr>
              <w:jc w:val="center"/>
              <w:rPr>
                <w:sz w:val="22"/>
                <w:szCs w:val="22"/>
              </w:rPr>
            </w:pPr>
          </w:p>
          <w:p w14:paraId="69ADCBF5" w14:textId="77777777" w:rsidR="00236F7C" w:rsidRDefault="00236F7C" w:rsidP="00236F7C">
            <w:pPr>
              <w:jc w:val="center"/>
              <w:rPr>
                <w:sz w:val="22"/>
                <w:szCs w:val="22"/>
              </w:rPr>
            </w:pPr>
          </w:p>
          <w:p w14:paraId="4B766E1D" w14:textId="77777777" w:rsidR="00236F7C" w:rsidRPr="00AB2DF3" w:rsidRDefault="00236F7C" w:rsidP="00236F7C">
            <w:pPr>
              <w:jc w:val="center"/>
              <w:rPr>
                <w:sz w:val="22"/>
                <w:szCs w:val="22"/>
                <w:lang w:eastAsia="cs-CZ"/>
              </w:rPr>
            </w:pPr>
            <w:r w:rsidRPr="002550C0">
              <w:rPr>
                <w:sz w:val="22"/>
                <w:szCs w:val="22"/>
              </w:rPr>
              <w:t>1</w:t>
            </w:r>
            <w:r>
              <w:rPr>
                <w:sz w:val="22"/>
                <w:szCs w:val="22"/>
              </w:rPr>
              <w:t>7</w:t>
            </w:r>
          </w:p>
        </w:tc>
        <w:tc>
          <w:tcPr>
            <w:tcW w:w="3720" w:type="dxa"/>
            <w:shd w:val="clear" w:color="auto" w:fill="auto"/>
          </w:tcPr>
          <w:p w14:paraId="196B2EE5" w14:textId="41996691" w:rsidR="00236F7C" w:rsidRPr="00AB2DF3" w:rsidRDefault="00236F7C" w:rsidP="00DE5E8C">
            <w:pPr>
              <w:jc w:val="both"/>
              <w:rPr>
                <w:sz w:val="22"/>
                <w:szCs w:val="22"/>
                <w:lang w:eastAsia="cs-CZ"/>
              </w:rPr>
            </w:pPr>
            <w:r w:rsidRPr="002550C0">
              <w:rPr>
                <w:sz w:val="22"/>
                <w:szCs w:val="22"/>
              </w:rPr>
              <w:t xml:space="preserve">Nezaslanie výzvy </w:t>
            </w:r>
            <w:r>
              <w:rPr>
                <w:sz w:val="22"/>
                <w:szCs w:val="22"/>
              </w:rPr>
              <w:t xml:space="preserve">alebo neidentifikovanie </w:t>
            </w:r>
            <w:r w:rsidRPr="002550C0">
              <w:rPr>
                <w:sz w:val="22"/>
                <w:szCs w:val="22"/>
              </w:rPr>
              <w:t>na predkladanie ponúk minimálne tro</w:t>
            </w:r>
            <w:r>
              <w:rPr>
                <w:sz w:val="22"/>
                <w:szCs w:val="22"/>
              </w:rPr>
              <w:t>ch</w:t>
            </w:r>
            <w:r w:rsidRPr="002550C0">
              <w:rPr>
                <w:sz w:val="22"/>
                <w:szCs w:val="22"/>
              </w:rPr>
              <w:t xml:space="preserve"> vybraný</w:t>
            </w:r>
            <w:r>
              <w:rPr>
                <w:sz w:val="22"/>
                <w:szCs w:val="22"/>
              </w:rPr>
              <w:t>ch</w:t>
            </w:r>
            <w:r w:rsidRPr="002550C0">
              <w:rPr>
                <w:sz w:val="22"/>
                <w:szCs w:val="22"/>
              </w:rPr>
              <w:t xml:space="preserve"> záujemco</w:t>
            </w:r>
            <w:r>
              <w:rPr>
                <w:sz w:val="22"/>
                <w:szCs w:val="22"/>
              </w:rPr>
              <w:t>v</w:t>
            </w:r>
            <w:r w:rsidRPr="002550C0">
              <w:rPr>
                <w:sz w:val="22"/>
                <w:szCs w:val="22"/>
              </w:rPr>
              <w:t>/potenciálny</w:t>
            </w:r>
            <w:r>
              <w:rPr>
                <w:sz w:val="22"/>
                <w:szCs w:val="22"/>
              </w:rPr>
              <w:t>ch</w:t>
            </w:r>
            <w:r w:rsidRPr="002550C0">
              <w:rPr>
                <w:sz w:val="22"/>
                <w:szCs w:val="22"/>
              </w:rPr>
              <w:t xml:space="preserve"> dodávateľom</w:t>
            </w:r>
            <w:r>
              <w:rPr>
                <w:sz w:val="22"/>
                <w:szCs w:val="22"/>
              </w:rPr>
              <w:t>, ktorí sú oprávnení dodať predmet zákazky,</w:t>
            </w:r>
            <w:r w:rsidRPr="002550C0">
              <w:rPr>
                <w:sz w:val="22"/>
                <w:szCs w:val="22"/>
              </w:rPr>
              <w:t xml:space="preserve"> v prípade zákazky </w:t>
            </w:r>
            <w:ins w:id="245" w:author="Autor">
              <w:r w:rsidR="00DE5E8C">
                <w:rPr>
                  <w:sz w:val="22"/>
                  <w:szCs w:val="22"/>
                </w:rPr>
                <w:br/>
              </w:r>
            </w:ins>
            <w:r w:rsidRPr="002550C0">
              <w:rPr>
                <w:sz w:val="22"/>
                <w:szCs w:val="22"/>
              </w:rPr>
              <w:t xml:space="preserve">s nízkou hodnotou </w:t>
            </w:r>
            <w:r w:rsidR="00A05A5B">
              <w:rPr>
                <w:sz w:val="22"/>
                <w:szCs w:val="22"/>
              </w:rPr>
              <w:t xml:space="preserve">nižšieho rozsahu </w:t>
            </w:r>
            <w:r w:rsidRPr="002550C0">
              <w:rPr>
                <w:sz w:val="22"/>
                <w:szCs w:val="22"/>
              </w:rPr>
              <w:t xml:space="preserve">alebo zákazky </w:t>
            </w:r>
            <w:r>
              <w:rPr>
                <w:sz w:val="22"/>
                <w:szCs w:val="22"/>
              </w:rPr>
              <w:t xml:space="preserve"> z</w:t>
            </w:r>
            <w:r w:rsidRPr="002550C0">
              <w:rPr>
                <w:sz w:val="22"/>
                <w:szCs w:val="22"/>
              </w:rPr>
              <w:t xml:space="preserve">adávanej osobou, ktorej verejný obstarávateľ poskytne </w:t>
            </w:r>
            <w:r w:rsidR="00A05A5B">
              <w:rPr>
                <w:sz w:val="22"/>
                <w:szCs w:val="22"/>
              </w:rPr>
              <w:t xml:space="preserve">viac ako 50 % alebo </w:t>
            </w:r>
            <w:r w:rsidRPr="002550C0">
              <w:rPr>
                <w:sz w:val="22"/>
                <w:szCs w:val="22"/>
              </w:rPr>
              <w:t>50</w:t>
            </w:r>
            <w:r w:rsidR="00A05A5B">
              <w:rPr>
                <w:sz w:val="22"/>
                <w:szCs w:val="22"/>
              </w:rPr>
              <w:t xml:space="preserve"> </w:t>
            </w:r>
            <w:r w:rsidRPr="002550C0">
              <w:rPr>
                <w:sz w:val="22"/>
                <w:szCs w:val="22"/>
              </w:rPr>
              <w:t xml:space="preserve">% a menej finančných prostriedkov na dodanie tovaru, uskutočnenie stavebných prác </w:t>
            </w:r>
            <w:ins w:id="246" w:author="Autor">
              <w:r w:rsidR="00DE5E8C">
                <w:rPr>
                  <w:sz w:val="22"/>
                  <w:szCs w:val="22"/>
                </w:rPr>
                <w:br/>
              </w:r>
            </w:ins>
            <w:r w:rsidRPr="002550C0">
              <w:rPr>
                <w:sz w:val="22"/>
                <w:szCs w:val="22"/>
              </w:rPr>
              <w:t>a poskytnutie služieb z</w:t>
            </w:r>
            <w:r>
              <w:rPr>
                <w:sz w:val="22"/>
                <w:szCs w:val="22"/>
              </w:rPr>
              <w:t> </w:t>
            </w:r>
            <w:r w:rsidRPr="002550C0">
              <w:rPr>
                <w:sz w:val="22"/>
                <w:szCs w:val="22"/>
              </w:rPr>
              <w:t>NFP</w:t>
            </w:r>
            <w:r>
              <w:rPr>
                <w:sz w:val="22"/>
                <w:szCs w:val="22"/>
              </w:rPr>
              <w:t xml:space="preserve">, ak prijímateľ </w:t>
            </w:r>
            <w:r w:rsidR="00A05A5B">
              <w:rPr>
                <w:sz w:val="22"/>
                <w:szCs w:val="22"/>
              </w:rPr>
              <w:t xml:space="preserve">v prípade zákazky vyhlásenej dotovanou osobou </w:t>
            </w:r>
            <w:r>
              <w:rPr>
                <w:sz w:val="22"/>
                <w:szCs w:val="22"/>
              </w:rPr>
              <w:t xml:space="preserve">nezverejnil výzvu na </w:t>
            </w:r>
            <w:r>
              <w:rPr>
                <w:sz w:val="22"/>
                <w:szCs w:val="22"/>
              </w:rPr>
              <w:lastRenderedPageBreak/>
              <w:t>predkladanie ponúk na svojom webovom sídle a informáciu o zverejnení nezaslal na mailový kontakt zakazkycko@vlada.gov.sk</w:t>
            </w:r>
            <w:r w:rsidR="00A05A5B">
              <w:rPr>
                <w:sz w:val="22"/>
                <w:szCs w:val="22"/>
              </w:rPr>
              <w:t>.</w:t>
            </w:r>
          </w:p>
        </w:tc>
        <w:tc>
          <w:tcPr>
            <w:tcW w:w="7087" w:type="dxa"/>
            <w:tcBorders>
              <w:bottom w:val="single" w:sz="4" w:space="0" w:color="auto"/>
            </w:tcBorders>
            <w:shd w:val="clear" w:color="auto" w:fill="auto"/>
          </w:tcPr>
          <w:p w14:paraId="3FF2D14C" w14:textId="620665FF" w:rsidR="00236F7C" w:rsidRPr="002550C0" w:rsidRDefault="00236F7C" w:rsidP="00236F7C">
            <w:pPr>
              <w:jc w:val="both"/>
              <w:rPr>
                <w:sz w:val="22"/>
                <w:szCs w:val="22"/>
              </w:rPr>
            </w:pPr>
            <w:r w:rsidRPr="002550C0">
              <w:rPr>
                <w:sz w:val="22"/>
                <w:szCs w:val="22"/>
              </w:rPr>
              <w:lastRenderedPageBreak/>
              <w:t>Prijímateľ (verejný obstarávateľ) nezaslal výzvu na predkladanie ponúk minimálne trom vybraným záujemcom v prípade zákaziek s nízkou hodnotou</w:t>
            </w:r>
            <w:r w:rsidR="00A05A5B">
              <w:rPr>
                <w:sz w:val="22"/>
                <w:szCs w:val="22"/>
              </w:rPr>
              <w:t xml:space="preserve"> nižšieho rozsahu prostredníctvom funkcionality elektronickej platformy ani</w:t>
            </w:r>
            <w:r w:rsidRPr="009509F4">
              <w:rPr>
                <w:sz w:val="22"/>
                <w:szCs w:val="22"/>
              </w:rPr>
              <w:t xml:space="preserve"> neidentifikoval minimálne troch potenciálnych dodávateľov (napr. cez webové rozhranie)</w:t>
            </w:r>
            <w:r w:rsidR="00A05A5B">
              <w:rPr>
                <w:sz w:val="22"/>
                <w:szCs w:val="22"/>
              </w:rPr>
              <w:t>.</w:t>
            </w:r>
          </w:p>
          <w:p w14:paraId="61541CBC" w14:textId="77777777" w:rsidR="00236F7C" w:rsidRPr="006420F7" w:rsidRDefault="00236F7C" w:rsidP="00236F7C">
            <w:pPr>
              <w:jc w:val="both"/>
              <w:rPr>
                <w:sz w:val="6"/>
                <w:rPrChange w:id="247" w:author="Autor">
                  <w:rPr>
                    <w:sz w:val="22"/>
                  </w:rPr>
                </w:rPrChange>
              </w:rPr>
            </w:pPr>
          </w:p>
          <w:p w14:paraId="033792E5" w14:textId="379D3651" w:rsidR="00236F7C" w:rsidRPr="00AB2DF3" w:rsidRDefault="00236F7C" w:rsidP="00236F7C">
            <w:pPr>
              <w:jc w:val="both"/>
              <w:rPr>
                <w:sz w:val="22"/>
                <w:szCs w:val="22"/>
                <w:lang w:eastAsia="cs-CZ"/>
              </w:rPr>
            </w:pPr>
            <w:r w:rsidRPr="00AB2DF3">
              <w:rPr>
                <w:sz w:val="22"/>
                <w:szCs w:val="22"/>
                <w:lang w:eastAsia="cs-CZ"/>
              </w:rPr>
              <w:t xml:space="preserve">Prijímateľ </w:t>
            </w:r>
            <w:r w:rsidR="00A05A5B">
              <w:rPr>
                <w:sz w:val="22"/>
                <w:szCs w:val="22"/>
                <w:lang w:eastAsia="cs-CZ"/>
              </w:rPr>
              <w:t>–</w:t>
            </w:r>
            <w:r w:rsidRPr="00AB2DF3">
              <w:rPr>
                <w:sz w:val="22"/>
                <w:szCs w:val="22"/>
                <w:lang w:eastAsia="cs-CZ"/>
              </w:rPr>
              <w:t xml:space="preserve"> </w:t>
            </w:r>
            <w:r w:rsidR="00A05A5B">
              <w:rPr>
                <w:sz w:val="22"/>
                <w:szCs w:val="22"/>
                <w:lang w:eastAsia="cs-CZ"/>
              </w:rPr>
              <w:t xml:space="preserve">dotovaná </w:t>
            </w:r>
            <w:r w:rsidRPr="00AB2DF3">
              <w:rPr>
                <w:sz w:val="22"/>
                <w:szCs w:val="22"/>
                <w:lang w:eastAsia="cs-CZ"/>
              </w:rPr>
              <w:t xml:space="preserve">osoba, ktorej verejný obstarávateľ poskytne </w:t>
            </w:r>
            <w:r w:rsidR="00A05A5B">
              <w:rPr>
                <w:sz w:val="22"/>
                <w:szCs w:val="22"/>
                <w:lang w:eastAsia="cs-CZ"/>
              </w:rPr>
              <w:t xml:space="preserve">viac ako </w:t>
            </w:r>
            <w:ins w:id="248" w:author="Autor">
              <w:r w:rsidR="008F39E3">
                <w:rPr>
                  <w:sz w:val="22"/>
                  <w:szCs w:val="22"/>
                  <w:lang w:eastAsia="cs-CZ"/>
                </w:rPr>
                <w:br/>
              </w:r>
            </w:ins>
            <w:r w:rsidR="00A05A5B">
              <w:rPr>
                <w:sz w:val="22"/>
                <w:szCs w:val="22"/>
                <w:lang w:eastAsia="cs-CZ"/>
              </w:rPr>
              <w:t xml:space="preserve">50 % alebo </w:t>
            </w:r>
            <w:r w:rsidRPr="00AB2DF3">
              <w:rPr>
                <w:sz w:val="22"/>
                <w:szCs w:val="22"/>
                <w:lang w:eastAsia="cs-CZ"/>
              </w:rPr>
              <w:t>50</w:t>
            </w:r>
            <w:r w:rsidR="00A05A5B">
              <w:rPr>
                <w:sz w:val="22"/>
                <w:szCs w:val="22"/>
                <w:lang w:eastAsia="cs-CZ"/>
              </w:rPr>
              <w:t xml:space="preserve"> </w:t>
            </w:r>
            <w:r w:rsidRPr="00AB2DF3">
              <w:rPr>
                <w:sz w:val="22"/>
                <w:szCs w:val="22"/>
                <w:lang w:eastAsia="cs-CZ"/>
              </w:rPr>
              <w:t xml:space="preserve">% a menej finančných prostriedkov na dodanie tovaru, uskutočnenie stavebných prác a poskytnutie služieb z NFP nezaslal výzvu </w:t>
            </w:r>
            <w:ins w:id="249" w:author="Autor">
              <w:r w:rsidR="008F39E3">
                <w:rPr>
                  <w:sz w:val="22"/>
                  <w:szCs w:val="22"/>
                  <w:lang w:eastAsia="cs-CZ"/>
                </w:rPr>
                <w:br/>
              </w:r>
            </w:ins>
            <w:r w:rsidRPr="00AB2DF3">
              <w:rPr>
                <w:sz w:val="22"/>
                <w:szCs w:val="22"/>
                <w:lang w:eastAsia="cs-CZ"/>
              </w:rPr>
              <w:t>na predkladanie ponúk minimálne trom vybraným potenciálnym dodávateľom</w:t>
            </w:r>
            <w:r>
              <w:rPr>
                <w:sz w:val="22"/>
                <w:szCs w:val="22"/>
                <w:lang w:eastAsia="cs-CZ"/>
              </w:rPr>
              <w:t xml:space="preserve">  v prípade </w:t>
            </w:r>
            <w:r w:rsidR="00A05A5B">
              <w:rPr>
                <w:sz w:val="22"/>
                <w:szCs w:val="22"/>
                <w:lang w:eastAsia="cs-CZ"/>
              </w:rPr>
              <w:t>tohto typu zákaziek,</w:t>
            </w:r>
            <w:r w:rsidR="00A05A5B" w:rsidRPr="009509F4">
              <w:rPr>
                <w:sz w:val="22"/>
                <w:szCs w:val="22"/>
                <w:lang w:eastAsia="cs-CZ"/>
              </w:rPr>
              <w:t xml:space="preserve"> resp. neidentifikoval minimálne troch potenciálnych dodávateľov (napr. cez webové rozhranie)</w:t>
            </w:r>
            <w:r w:rsidR="00A05A5B">
              <w:rPr>
                <w:sz w:val="22"/>
                <w:szCs w:val="22"/>
                <w:lang w:eastAsia="cs-CZ"/>
              </w:rPr>
              <w:t xml:space="preserve"> </w:t>
            </w:r>
            <w:r w:rsidR="00A05A5B" w:rsidRPr="006A73BD">
              <w:rPr>
                <w:sz w:val="22"/>
                <w:szCs w:val="22"/>
                <w:lang w:eastAsia="cs-CZ"/>
              </w:rPr>
              <w:t xml:space="preserve">a nezverejnil výzvu na predkladanie ponúk na svojom webovom sídle a informáciu o zverejnení nezaslal na mailový kontakt </w:t>
            </w:r>
            <w:r w:rsidR="00000000">
              <w:fldChar w:fldCharType="begin"/>
            </w:r>
            <w:r w:rsidR="00000000">
              <w:instrText>HYPERLINK "mailto:zakazkycko@vlada.gov.sk"</w:instrText>
            </w:r>
            <w:r w:rsidR="00000000">
              <w:fldChar w:fldCharType="separate"/>
            </w:r>
            <w:r w:rsidR="00A05A5B" w:rsidRPr="00F85F43">
              <w:rPr>
                <w:rStyle w:val="Hypertextovprepojenie"/>
                <w:sz w:val="22"/>
                <w:szCs w:val="22"/>
                <w:lang w:eastAsia="cs-CZ"/>
              </w:rPr>
              <w:t>zakazkycko@vlada.gov.sk</w:t>
            </w:r>
            <w:r w:rsidR="00000000">
              <w:rPr>
                <w:rStyle w:val="Hypertextovprepojenie"/>
                <w:sz w:val="22"/>
                <w:szCs w:val="22"/>
                <w:lang w:eastAsia="cs-CZ"/>
              </w:rPr>
              <w:fldChar w:fldCharType="end"/>
            </w:r>
            <w:r w:rsidR="00A05A5B">
              <w:rPr>
                <w:sz w:val="22"/>
                <w:szCs w:val="22"/>
                <w:lang w:eastAsia="cs-CZ"/>
              </w:rPr>
              <w:t xml:space="preserve">. </w:t>
            </w:r>
          </w:p>
          <w:p w14:paraId="060B06E1" w14:textId="77777777" w:rsidR="00236F7C" w:rsidRPr="006420F7" w:rsidRDefault="00236F7C" w:rsidP="00236F7C">
            <w:pPr>
              <w:jc w:val="both"/>
              <w:rPr>
                <w:sz w:val="6"/>
                <w:rPrChange w:id="250" w:author="Autor">
                  <w:rPr>
                    <w:sz w:val="22"/>
                  </w:rPr>
                </w:rPrChange>
              </w:rPr>
            </w:pPr>
          </w:p>
          <w:p w14:paraId="6B7156F9" w14:textId="77777777" w:rsidR="00236F7C" w:rsidRPr="00AB2DF3" w:rsidRDefault="00236F7C" w:rsidP="00236F7C">
            <w:pPr>
              <w:jc w:val="both"/>
              <w:rPr>
                <w:del w:id="251" w:author="Autor"/>
                <w:sz w:val="22"/>
                <w:szCs w:val="22"/>
                <w:lang w:eastAsia="cs-CZ"/>
              </w:rPr>
            </w:pPr>
          </w:p>
          <w:p w14:paraId="7013953E" w14:textId="1FC29B98" w:rsidR="00236F7C" w:rsidRDefault="00236F7C" w:rsidP="00236F7C">
            <w:pPr>
              <w:jc w:val="both"/>
              <w:rPr>
                <w:sz w:val="22"/>
                <w:szCs w:val="22"/>
                <w:lang w:eastAsia="cs-CZ"/>
              </w:rPr>
            </w:pPr>
            <w:r w:rsidRPr="00AB2DF3">
              <w:rPr>
                <w:sz w:val="22"/>
                <w:szCs w:val="22"/>
                <w:lang w:eastAsia="cs-CZ"/>
              </w:rPr>
              <w:lastRenderedPageBreak/>
              <w:t xml:space="preserve">Finančná oprava sa neuplatňuje, ak ide o výnimočný prípad, kedy ide </w:t>
            </w:r>
            <w:ins w:id="252" w:author="Autor">
              <w:r w:rsidR="008F39E3">
                <w:rPr>
                  <w:sz w:val="22"/>
                  <w:szCs w:val="22"/>
                  <w:lang w:eastAsia="cs-CZ"/>
                </w:rPr>
                <w:br/>
              </w:r>
            </w:ins>
            <w:r w:rsidRPr="00AB2DF3">
              <w:rPr>
                <w:sz w:val="22"/>
                <w:szCs w:val="22"/>
                <w:lang w:eastAsia="cs-CZ"/>
              </w:rPr>
              <w:t>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p>
          <w:p w14:paraId="13123A7F" w14:textId="64709077" w:rsidR="00236F7C" w:rsidRPr="006420F7" w:rsidRDefault="00236F7C" w:rsidP="00236F7C">
            <w:pPr>
              <w:jc w:val="both"/>
              <w:rPr>
                <w:sz w:val="6"/>
                <w:rPrChange w:id="253" w:author="Autor">
                  <w:rPr>
                    <w:sz w:val="22"/>
                  </w:rPr>
                </w:rPrChange>
              </w:rPr>
            </w:pPr>
          </w:p>
          <w:p w14:paraId="76228F41" w14:textId="77777777" w:rsidR="00A05A5B" w:rsidRPr="00EA5920" w:rsidRDefault="00A05A5B" w:rsidP="00A05A5B">
            <w:pPr>
              <w:jc w:val="both"/>
              <w:rPr>
                <w:del w:id="254" w:author="Autor"/>
                <w:sz w:val="22"/>
                <w:szCs w:val="22"/>
                <w:lang w:eastAsia="cs-CZ"/>
              </w:rPr>
            </w:pPr>
            <w:r w:rsidRPr="00EA5920">
              <w:rPr>
                <w:sz w:val="22"/>
                <w:szCs w:val="22"/>
              </w:rPr>
              <w:t xml:space="preserve">Finančná oprava sa uplatní </w:t>
            </w:r>
            <w:r>
              <w:rPr>
                <w:sz w:val="22"/>
                <w:szCs w:val="22"/>
              </w:rPr>
              <w:t xml:space="preserve">aj </w:t>
            </w:r>
            <w:r w:rsidRPr="00EA5920">
              <w:rPr>
                <w:sz w:val="22"/>
                <w:szCs w:val="22"/>
              </w:rPr>
              <w:t>v tých prípadoch, ak prijímateľ oslovil s výzvou na predkladanie ponúk, resp. identifikoval (napr. cez webové rozhranie) iba dvoch vybraných záujemcov, pričom na relevantnom trhu bolo možné osloviť/identifikovať min. troch záujemcov.</w:t>
            </w:r>
          </w:p>
          <w:p w14:paraId="26DEBA1C" w14:textId="77777777" w:rsidR="00236F7C" w:rsidRDefault="00236F7C" w:rsidP="00236F7C">
            <w:pPr>
              <w:jc w:val="both"/>
              <w:rPr>
                <w:del w:id="255" w:author="Autor"/>
                <w:sz w:val="22"/>
                <w:szCs w:val="22"/>
                <w:lang w:eastAsia="cs-CZ"/>
              </w:rPr>
            </w:pPr>
          </w:p>
          <w:p w14:paraId="5F3CA449" w14:textId="499683A3" w:rsidR="00236F7C" w:rsidRPr="00AB2DF3" w:rsidRDefault="00236F7C" w:rsidP="00236F7C">
            <w:pPr>
              <w:jc w:val="both"/>
              <w:rPr>
                <w:sz w:val="22"/>
                <w:szCs w:val="22"/>
                <w:lang w:eastAsia="cs-CZ"/>
              </w:rPr>
            </w:pPr>
          </w:p>
        </w:tc>
        <w:tc>
          <w:tcPr>
            <w:tcW w:w="2552" w:type="dxa"/>
            <w:shd w:val="clear" w:color="auto" w:fill="auto"/>
          </w:tcPr>
          <w:p w14:paraId="347771EA" w14:textId="77777777" w:rsidR="00236F7C" w:rsidRPr="00AB2DF3" w:rsidRDefault="00236F7C" w:rsidP="006420F7">
            <w:pPr>
              <w:jc w:val="center"/>
              <w:rPr>
                <w:sz w:val="22"/>
                <w:szCs w:val="22"/>
                <w:lang w:eastAsia="cs-CZ"/>
              </w:rPr>
              <w:pPrChange w:id="256" w:author="Autor">
                <w:pPr>
                  <w:jc w:val="both"/>
                </w:pPr>
              </w:pPrChange>
            </w:pPr>
            <w:r>
              <w:rPr>
                <w:sz w:val="22"/>
                <w:szCs w:val="22"/>
                <w:lang w:eastAsia="cs-CZ"/>
              </w:rPr>
              <w:lastRenderedPageBreak/>
              <w:t>25</w:t>
            </w:r>
            <w:r w:rsidRPr="00AB2DF3">
              <w:rPr>
                <w:sz w:val="22"/>
                <w:szCs w:val="22"/>
                <w:lang w:eastAsia="cs-CZ"/>
              </w:rPr>
              <w:t xml:space="preserve"> %</w:t>
            </w:r>
          </w:p>
          <w:p w14:paraId="6559FF56" w14:textId="77777777" w:rsidR="00236F7C" w:rsidRPr="00AB2DF3" w:rsidRDefault="00236F7C" w:rsidP="006420F7">
            <w:pPr>
              <w:jc w:val="center"/>
              <w:rPr>
                <w:sz w:val="22"/>
                <w:szCs w:val="22"/>
                <w:lang w:eastAsia="cs-CZ"/>
              </w:rPr>
              <w:pPrChange w:id="257" w:author="Autor">
                <w:pPr>
                  <w:jc w:val="both"/>
                </w:pPr>
              </w:pPrChange>
            </w:pPr>
          </w:p>
          <w:p w14:paraId="48A58492" w14:textId="77777777" w:rsidR="00236F7C" w:rsidRPr="00AB2DF3" w:rsidRDefault="00236F7C" w:rsidP="006420F7">
            <w:pPr>
              <w:jc w:val="center"/>
              <w:rPr>
                <w:sz w:val="22"/>
                <w:szCs w:val="22"/>
                <w:lang w:eastAsia="cs-CZ"/>
              </w:rPr>
              <w:pPrChange w:id="258" w:author="Autor">
                <w:pPr>
                  <w:jc w:val="both"/>
                </w:pPr>
              </w:pPrChange>
            </w:pPr>
          </w:p>
        </w:tc>
      </w:tr>
      <w:tr w:rsidR="00236F7C" w:rsidRPr="00AB2DF3" w14:paraId="35A195D7" w14:textId="77777777" w:rsidTr="00E06F79">
        <w:tc>
          <w:tcPr>
            <w:tcW w:w="14034" w:type="dxa"/>
            <w:gridSpan w:val="4"/>
            <w:shd w:val="clear" w:color="auto" w:fill="BFBFBF" w:themeFill="background1" w:themeFillShade="BF"/>
            <w:vAlign w:val="center"/>
          </w:tcPr>
          <w:p w14:paraId="58F7CDDE" w14:textId="77777777" w:rsidR="00236F7C" w:rsidRPr="00AB2DF3" w:rsidRDefault="00236F7C" w:rsidP="00236F7C">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236F7C" w:rsidRPr="00AB2DF3" w14:paraId="1F6E4B55" w14:textId="77777777" w:rsidTr="00E06F79">
        <w:tc>
          <w:tcPr>
            <w:tcW w:w="675" w:type="dxa"/>
            <w:shd w:val="clear" w:color="auto" w:fill="auto"/>
            <w:vAlign w:val="center"/>
          </w:tcPr>
          <w:p w14:paraId="12FE2AEE" w14:textId="77777777" w:rsidR="00236F7C" w:rsidRPr="00AB2DF3" w:rsidRDefault="00236F7C" w:rsidP="00236F7C">
            <w:pPr>
              <w:jc w:val="center"/>
              <w:rPr>
                <w:sz w:val="22"/>
                <w:szCs w:val="22"/>
                <w:lang w:eastAsia="cs-CZ"/>
              </w:rPr>
            </w:pPr>
            <w:r w:rsidRPr="00AB2DF3">
              <w:rPr>
                <w:sz w:val="22"/>
                <w:szCs w:val="22"/>
                <w:lang w:eastAsia="cs-CZ"/>
              </w:rPr>
              <w:t>18</w:t>
            </w:r>
          </w:p>
        </w:tc>
        <w:tc>
          <w:tcPr>
            <w:tcW w:w="3720" w:type="dxa"/>
            <w:shd w:val="clear" w:color="auto" w:fill="auto"/>
          </w:tcPr>
          <w:p w14:paraId="3BC1AD6D" w14:textId="12A53001" w:rsidR="00236F7C" w:rsidRDefault="00236F7C" w:rsidP="00DE5E8C">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w:t>
            </w:r>
            <w:ins w:id="259" w:author="Autor">
              <w:r w:rsidR="00DE5E8C">
                <w:rPr>
                  <w:sz w:val="22"/>
                  <w:szCs w:val="22"/>
                  <w:lang w:eastAsia="cs-CZ"/>
                </w:rPr>
                <w:br/>
              </w:r>
            </w:ins>
            <w:r>
              <w:rPr>
                <w:sz w:val="22"/>
                <w:szCs w:val="22"/>
                <w:lang w:eastAsia="cs-CZ"/>
              </w:rPr>
              <w:t>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236F7C" w:rsidRPr="006420F7" w:rsidRDefault="00236F7C" w:rsidP="00236F7C">
            <w:pPr>
              <w:jc w:val="both"/>
              <w:rPr>
                <w:sz w:val="6"/>
                <w:rPrChange w:id="260" w:author="Autor">
                  <w:rPr>
                    <w:sz w:val="22"/>
                  </w:rPr>
                </w:rPrChange>
              </w:rPr>
            </w:pPr>
          </w:p>
          <w:p w14:paraId="4181C4A2" w14:textId="77777777" w:rsidR="00236F7C" w:rsidRDefault="00236F7C" w:rsidP="00236F7C">
            <w:pPr>
              <w:jc w:val="both"/>
              <w:rPr>
                <w:sz w:val="22"/>
                <w:szCs w:val="22"/>
                <w:lang w:eastAsia="cs-CZ"/>
              </w:rPr>
            </w:pPr>
            <w:r>
              <w:rPr>
                <w:sz w:val="22"/>
                <w:szCs w:val="22"/>
                <w:lang w:eastAsia="cs-CZ"/>
              </w:rPr>
              <w:t xml:space="preserve">alebo </w:t>
            </w:r>
          </w:p>
          <w:p w14:paraId="2A613FCA" w14:textId="77777777" w:rsidR="00236F7C" w:rsidRPr="006420F7" w:rsidRDefault="00236F7C" w:rsidP="00236F7C">
            <w:pPr>
              <w:jc w:val="both"/>
              <w:rPr>
                <w:sz w:val="6"/>
                <w:rPrChange w:id="261" w:author="Autor">
                  <w:rPr>
                    <w:sz w:val="22"/>
                  </w:rPr>
                </w:rPrChange>
              </w:rPr>
            </w:pPr>
          </w:p>
          <w:p w14:paraId="6FD8E00D" w14:textId="2E44D849" w:rsidR="00236F7C" w:rsidRPr="00AB2DF3" w:rsidRDefault="00236F7C" w:rsidP="00236F7C">
            <w:pPr>
              <w:jc w:val="both"/>
              <w:rPr>
                <w:sz w:val="22"/>
                <w:szCs w:val="22"/>
                <w:lang w:eastAsia="cs-CZ"/>
              </w:rPr>
            </w:pPr>
            <w:r w:rsidRPr="00224E03">
              <w:rPr>
                <w:sz w:val="22"/>
                <w:szCs w:val="22"/>
                <w:lang w:eastAsia="cs-CZ"/>
              </w:rPr>
              <w:t xml:space="preserve">Podmienky účasti alebo požiadavky </w:t>
            </w:r>
            <w:ins w:id="262" w:author="Autor">
              <w:r w:rsidR="008F39E3">
                <w:rPr>
                  <w:sz w:val="22"/>
                  <w:szCs w:val="22"/>
                  <w:lang w:eastAsia="cs-CZ"/>
                </w:rPr>
                <w:br/>
              </w:r>
            </w:ins>
            <w:r w:rsidRPr="00224E03">
              <w:rPr>
                <w:sz w:val="22"/>
                <w:szCs w:val="22"/>
                <w:lang w:eastAsia="cs-CZ"/>
              </w:rPr>
              <w:t>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ení verejného obstarávania</w:t>
            </w:r>
            <w:del w:id="263" w:author="Autor">
              <w:r>
                <w:rPr>
                  <w:sz w:val="22"/>
                  <w:szCs w:val="22"/>
                  <w:lang w:eastAsia="cs-CZ"/>
                </w:rPr>
                <w:delText>/</w:delText>
              </w:r>
            </w:del>
            <w:ins w:id="264" w:author="Autor">
              <w:r w:rsidR="008F39E3">
                <w:rPr>
                  <w:sz w:val="22"/>
                  <w:szCs w:val="22"/>
                  <w:lang w:eastAsia="cs-CZ"/>
                </w:rPr>
                <w:t xml:space="preserve"> </w:t>
              </w:r>
              <w:r>
                <w:rPr>
                  <w:sz w:val="22"/>
                  <w:szCs w:val="22"/>
                  <w:lang w:eastAsia="cs-CZ"/>
                </w:rPr>
                <w:t>/</w:t>
              </w:r>
              <w:r w:rsidR="008F39E3">
                <w:rPr>
                  <w:sz w:val="22"/>
                  <w:szCs w:val="22"/>
                  <w:lang w:eastAsia="cs-CZ"/>
                </w:rPr>
                <w:t xml:space="preserve"> </w:t>
              </w:r>
            </w:ins>
            <w:r>
              <w:rPr>
                <w:sz w:val="22"/>
                <w:szCs w:val="22"/>
                <w:lang w:eastAsia="cs-CZ"/>
              </w:rPr>
              <w:t>výzvou</w:t>
            </w:r>
            <w:r w:rsidRPr="00224E03">
              <w:rPr>
                <w:sz w:val="22"/>
                <w:szCs w:val="22"/>
                <w:lang w:eastAsia="cs-CZ"/>
              </w:rPr>
              <w:t xml:space="preserve"> </w:t>
            </w:r>
            <w:ins w:id="265" w:author="Autor">
              <w:r w:rsidR="008F39E3">
                <w:rPr>
                  <w:sz w:val="22"/>
                  <w:szCs w:val="22"/>
                  <w:lang w:eastAsia="cs-CZ"/>
                </w:rPr>
                <w:br/>
              </w:r>
            </w:ins>
            <w:r w:rsidRPr="00224E03">
              <w:rPr>
                <w:sz w:val="22"/>
                <w:szCs w:val="22"/>
                <w:lang w:eastAsia="cs-CZ"/>
              </w:rPr>
              <w:t>n</w:t>
            </w:r>
            <w:r>
              <w:rPr>
                <w:sz w:val="22"/>
                <w:szCs w:val="22"/>
                <w:lang w:eastAsia="cs-CZ"/>
              </w:rPr>
              <w:t>a predkladanie ponúk a súťažnými podkladmi</w:t>
            </w:r>
          </w:p>
        </w:tc>
        <w:tc>
          <w:tcPr>
            <w:tcW w:w="7087" w:type="dxa"/>
            <w:shd w:val="clear" w:color="auto" w:fill="auto"/>
          </w:tcPr>
          <w:p w14:paraId="6E185159" w14:textId="77777777" w:rsidR="00236F7C" w:rsidRDefault="00236F7C" w:rsidP="00236F7C">
            <w:pPr>
              <w:jc w:val="both"/>
              <w:rPr>
                <w:sz w:val="22"/>
                <w:szCs w:val="22"/>
                <w:lang w:eastAsia="cs-CZ"/>
              </w:rPr>
            </w:pPr>
            <w:r w:rsidRPr="00AB2DF3">
              <w:rPr>
                <w:sz w:val="22"/>
                <w:szCs w:val="22"/>
                <w:lang w:eastAsia="cs-CZ"/>
              </w:rPr>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236F7C" w:rsidRPr="006420F7" w:rsidRDefault="00236F7C" w:rsidP="00236F7C">
            <w:pPr>
              <w:jc w:val="both"/>
              <w:rPr>
                <w:sz w:val="6"/>
                <w:rPrChange w:id="266" w:author="Autor">
                  <w:rPr>
                    <w:sz w:val="22"/>
                  </w:rPr>
                </w:rPrChange>
              </w:rPr>
            </w:pPr>
          </w:p>
          <w:p w14:paraId="3038B212" w14:textId="77777777" w:rsidR="00236F7C" w:rsidRPr="00AB2DF3" w:rsidRDefault="00236F7C" w:rsidP="00236F7C">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čo malo za následok prijatie ponúk/žiadostí o účasť uchádzačov/záujemcov, ktorých 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236F7C" w:rsidRPr="00AB2DF3" w:rsidRDefault="00236F7C" w:rsidP="006420F7">
            <w:pPr>
              <w:jc w:val="center"/>
              <w:rPr>
                <w:sz w:val="22"/>
                <w:szCs w:val="22"/>
                <w:lang w:eastAsia="cs-CZ"/>
              </w:rPr>
              <w:pPrChange w:id="267" w:author="Autor">
                <w:pPr>
                  <w:jc w:val="both"/>
                </w:pPr>
              </w:pPrChange>
            </w:pPr>
            <w:r w:rsidRPr="00AB2DF3">
              <w:rPr>
                <w:sz w:val="22"/>
                <w:szCs w:val="22"/>
                <w:lang w:eastAsia="cs-CZ"/>
              </w:rPr>
              <w:t>25 %</w:t>
            </w:r>
          </w:p>
          <w:p w14:paraId="415ABCBC" w14:textId="77777777" w:rsidR="00236F7C" w:rsidRPr="00AB2DF3" w:rsidRDefault="00236F7C" w:rsidP="006420F7">
            <w:pPr>
              <w:jc w:val="center"/>
              <w:rPr>
                <w:sz w:val="22"/>
                <w:szCs w:val="22"/>
                <w:lang w:eastAsia="cs-CZ"/>
              </w:rPr>
              <w:pPrChange w:id="268" w:author="Autor">
                <w:pPr>
                  <w:jc w:val="both"/>
                </w:pPr>
              </w:pPrChange>
            </w:pPr>
          </w:p>
          <w:p w14:paraId="51074852" w14:textId="77777777" w:rsidR="00236F7C" w:rsidRPr="00AB2DF3" w:rsidRDefault="00236F7C" w:rsidP="006420F7">
            <w:pPr>
              <w:jc w:val="center"/>
              <w:rPr>
                <w:sz w:val="22"/>
                <w:szCs w:val="22"/>
                <w:lang w:eastAsia="cs-CZ"/>
              </w:rPr>
              <w:pPrChange w:id="269" w:author="Autor">
                <w:pPr>
                  <w:jc w:val="both"/>
                </w:pPr>
              </w:pPrChange>
            </w:pPr>
          </w:p>
        </w:tc>
      </w:tr>
      <w:tr w:rsidR="00236F7C" w:rsidRPr="00AB2DF3" w14:paraId="1C48B414" w14:textId="77777777" w:rsidTr="00E06F79">
        <w:trPr>
          <w:trHeight w:val="1520"/>
        </w:trPr>
        <w:tc>
          <w:tcPr>
            <w:tcW w:w="675" w:type="dxa"/>
            <w:vMerge w:val="restart"/>
            <w:shd w:val="clear" w:color="auto" w:fill="auto"/>
            <w:vAlign w:val="center"/>
          </w:tcPr>
          <w:p w14:paraId="654CB1AD" w14:textId="77777777" w:rsidR="00236F7C" w:rsidRPr="00AB2DF3" w:rsidRDefault="00236F7C" w:rsidP="00236F7C">
            <w:pPr>
              <w:jc w:val="center"/>
              <w:rPr>
                <w:sz w:val="22"/>
                <w:szCs w:val="22"/>
                <w:lang w:eastAsia="cs-CZ"/>
              </w:rPr>
            </w:pPr>
            <w:r>
              <w:rPr>
                <w:sz w:val="22"/>
                <w:szCs w:val="22"/>
                <w:lang w:eastAsia="cs-CZ"/>
              </w:rPr>
              <w:t>19</w:t>
            </w:r>
          </w:p>
        </w:tc>
        <w:tc>
          <w:tcPr>
            <w:tcW w:w="3720" w:type="dxa"/>
            <w:vMerge w:val="restart"/>
            <w:shd w:val="clear" w:color="auto" w:fill="auto"/>
          </w:tcPr>
          <w:p w14:paraId="4A4923B9" w14:textId="24442CC4" w:rsidR="00236F7C" w:rsidRDefault="00236F7C" w:rsidP="00236F7C">
            <w:pPr>
              <w:jc w:val="both"/>
              <w:rPr>
                <w:sz w:val="22"/>
                <w:szCs w:val="22"/>
                <w:lang w:eastAsia="cs-CZ"/>
              </w:rPr>
            </w:pPr>
            <w:r w:rsidRPr="00AB2DF3">
              <w:rPr>
                <w:sz w:val="22"/>
                <w:szCs w:val="22"/>
                <w:lang w:eastAsia="cs-CZ"/>
              </w:rPr>
              <w:t xml:space="preserve">Vyhodnocovanie ponúk uchádzačov </w:t>
            </w:r>
            <w:ins w:id="270" w:author="Autor">
              <w:r w:rsidR="00236B90">
                <w:rPr>
                  <w:sz w:val="22"/>
                  <w:szCs w:val="22"/>
                  <w:lang w:eastAsia="cs-CZ"/>
                </w:rPr>
                <w:br/>
              </w:r>
            </w:ins>
            <w:r w:rsidRPr="00AB2DF3">
              <w:rPr>
                <w:sz w:val="22"/>
                <w:szCs w:val="22"/>
                <w:lang w:eastAsia="cs-CZ"/>
              </w:rPr>
              <w:t>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 xml:space="preserve">boli zverejnené v oznámení </w:t>
            </w:r>
            <w:ins w:id="271" w:author="Autor">
              <w:r w:rsidR="00236B90">
                <w:rPr>
                  <w:sz w:val="22"/>
                  <w:szCs w:val="22"/>
                  <w:lang w:eastAsia="cs-CZ"/>
                </w:rPr>
                <w:br/>
              </w:r>
            </w:ins>
            <w:r w:rsidRPr="005468EA">
              <w:rPr>
                <w:sz w:val="22"/>
                <w:szCs w:val="22"/>
                <w:lang w:eastAsia="cs-CZ"/>
              </w:rPr>
              <w:t>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236F7C" w:rsidRPr="006420F7" w:rsidRDefault="00236F7C" w:rsidP="00236F7C">
            <w:pPr>
              <w:jc w:val="both"/>
              <w:rPr>
                <w:sz w:val="6"/>
                <w:rPrChange w:id="272" w:author="Autor">
                  <w:rPr>
                    <w:sz w:val="22"/>
                  </w:rPr>
                </w:rPrChange>
              </w:rPr>
            </w:pPr>
          </w:p>
          <w:p w14:paraId="6BEA76A9" w14:textId="77777777" w:rsidR="00236F7C" w:rsidRDefault="00236F7C" w:rsidP="00236F7C">
            <w:pPr>
              <w:jc w:val="both"/>
              <w:rPr>
                <w:sz w:val="22"/>
                <w:szCs w:val="22"/>
                <w:lang w:eastAsia="cs-CZ"/>
              </w:rPr>
            </w:pPr>
            <w:r>
              <w:rPr>
                <w:sz w:val="22"/>
                <w:szCs w:val="22"/>
                <w:lang w:eastAsia="cs-CZ"/>
              </w:rPr>
              <w:t xml:space="preserve">alebo </w:t>
            </w:r>
          </w:p>
          <w:p w14:paraId="1CD72982" w14:textId="77777777" w:rsidR="00236F7C" w:rsidRPr="006420F7" w:rsidRDefault="00236F7C" w:rsidP="00236F7C">
            <w:pPr>
              <w:jc w:val="both"/>
              <w:rPr>
                <w:sz w:val="6"/>
                <w:rPrChange w:id="273" w:author="Autor">
                  <w:rPr>
                    <w:sz w:val="22"/>
                  </w:rPr>
                </w:rPrChange>
              </w:rPr>
            </w:pPr>
          </w:p>
          <w:p w14:paraId="05601A4D" w14:textId="22C71FCB" w:rsidR="00236F7C" w:rsidRPr="00AB2DF3" w:rsidRDefault="00236F7C" w:rsidP="00236F7C">
            <w:pPr>
              <w:jc w:val="both"/>
              <w:rPr>
                <w:sz w:val="22"/>
                <w:szCs w:val="22"/>
                <w:lang w:eastAsia="cs-CZ"/>
              </w:rPr>
            </w:pPr>
            <w:r>
              <w:rPr>
                <w:sz w:val="22"/>
                <w:szCs w:val="22"/>
                <w:lang w:eastAsia="cs-CZ"/>
              </w:rPr>
              <w:lastRenderedPageBreak/>
              <w:t>V</w:t>
            </w:r>
            <w:r w:rsidRPr="00F930D1">
              <w:rPr>
                <w:sz w:val="22"/>
                <w:szCs w:val="22"/>
                <w:lang w:eastAsia="cs-CZ"/>
              </w:rPr>
              <w:t xml:space="preserve">yhodnocovanie ponúk uchádzačov </w:t>
            </w:r>
            <w:ins w:id="274" w:author="Autor">
              <w:r w:rsidR="00236B90">
                <w:rPr>
                  <w:sz w:val="22"/>
                  <w:szCs w:val="22"/>
                  <w:lang w:eastAsia="cs-CZ"/>
                </w:rPr>
                <w:br/>
              </w:r>
            </w:ins>
            <w:r>
              <w:rPr>
                <w:sz w:val="22"/>
                <w:szCs w:val="22"/>
                <w:lang w:eastAsia="cs-CZ"/>
              </w:rPr>
              <w:t xml:space="preserve">na základe doplňujúcich kritérií </w:t>
            </w:r>
            <w:ins w:id="275" w:author="Autor">
              <w:r w:rsidR="00236B90">
                <w:rPr>
                  <w:sz w:val="22"/>
                  <w:szCs w:val="22"/>
                  <w:lang w:eastAsia="cs-CZ"/>
                </w:rPr>
                <w:br/>
              </w:r>
            </w:ins>
            <w:r>
              <w:rPr>
                <w:sz w:val="22"/>
                <w:szCs w:val="22"/>
                <w:lang w:eastAsia="cs-CZ"/>
              </w:rPr>
              <w:t>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0A460BB5" w:rsidR="00236F7C" w:rsidRDefault="00236F7C" w:rsidP="00236F7C">
            <w:pPr>
              <w:jc w:val="both"/>
              <w:rPr>
                <w:sz w:val="22"/>
                <w:szCs w:val="22"/>
                <w:lang w:eastAsia="cs-CZ"/>
              </w:rPr>
            </w:pPr>
            <w:r w:rsidRPr="00AB2DF3">
              <w:rPr>
                <w:sz w:val="22"/>
                <w:szCs w:val="22"/>
                <w:lang w:eastAsia="cs-CZ"/>
              </w:rPr>
              <w:lastRenderedPageBreak/>
              <w:t xml:space="preserve">Počas hodnotenia </w:t>
            </w:r>
            <w:r>
              <w:rPr>
                <w:sz w:val="22"/>
                <w:szCs w:val="22"/>
                <w:lang w:eastAsia="cs-CZ"/>
              </w:rPr>
              <w:t xml:space="preserve">ponúk </w:t>
            </w:r>
            <w:r w:rsidRPr="00AB2DF3">
              <w:rPr>
                <w:sz w:val="22"/>
                <w:szCs w:val="22"/>
                <w:lang w:eastAsia="cs-CZ"/>
              </w:rPr>
              <w:t xml:space="preserve">uchádzačov/záujemcov neboli dodržané kritéria  </w:t>
            </w:r>
            <w:ins w:id="276" w:author="Autor">
              <w:r w:rsidR="008F39E3">
                <w:rPr>
                  <w:sz w:val="22"/>
                  <w:szCs w:val="22"/>
                  <w:lang w:eastAsia="cs-CZ"/>
                </w:rPr>
                <w:br/>
              </w:r>
            </w:ins>
            <w:r w:rsidRPr="00AB2DF3">
              <w:rPr>
                <w:sz w:val="22"/>
                <w:szCs w:val="22"/>
                <w:lang w:eastAsia="cs-CZ"/>
              </w:rPr>
              <w:t>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w:t>
            </w:r>
            <w:ins w:id="277" w:author="Autor">
              <w:r w:rsidR="008F39E3">
                <w:rPr>
                  <w:sz w:val="22"/>
                  <w:szCs w:val="22"/>
                  <w:lang w:eastAsia="cs-CZ"/>
                </w:rPr>
                <w:br/>
              </w:r>
            </w:ins>
            <w:r w:rsidRPr="00AB2DF3">
              <w:rPr>
                <w:sz w:val="22"/>
                <w:szCs w:val="22"/>
                <w:lang w:eastAsia="cs-CZ"/>
              </w:rPr>
              <w:t xml:space="preserve">a súťažnými podkladmi a nesprávne určenie úspešného uchádzača. </w:t>
            </w:r>
          </w:p>
          <w:p w14:paraId="1C504F95" w14:textId="77777777" w:rsidR="00236F7C" w:rsidRPr="006420F7" w:rsidRDefault="00236F7C" w:rsidP="00236F7C">
            <w:pPr>
              <w:jc w:val="both"/>
              <w:rPr>
                <w:sz w:val="6"/>
                <w:rPrChange w:id="278" w:author="Autor">
                  <w:rPr>
                    <w:sz w:val="22"/>
                  </w:rPr>
                </w:rPrChange>
              </w:rPr>
            </w:pPr>
          </w:p>
          <w:p w14:paraId="5009CFF5" w14:textId="77777777" w:rsidR="00236F7C" w:rsidRDefault="00236F7C" w:rsidP="00236F7C">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236F7C" w:rsidRPr="006420F7" w:rsidRDefault="00236F7C" w:rsidP="00236F7C">
            <w:pPr>
              <w:jc w:val="both"/>
              <w:rPr>
                <w:sz w:val="6"/>
                <w:rPrChange w:id="279" w:author="Autor">
                  <w:rPr>
                    <w:sz w:val="22"/>
                  </w:rPr>
                </w:rPrChange>
              </w:rPr>
            </w:pPr>
          </w:p>
          <w:p w14:paraId="222A3AB8" w14:textId="77777777" w:rsidR="00236F7C" w:rsidRDefault="00236F7C" w:rsidP="00236F7C">
            <w:pPr>
              <w:jc w:val="both"/>
              <w:rPr>
                <w:del w:id="280" w:author="Auto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491B6249" w:rsidR="00236F7C" w:rsidRPr="00AB2DF3" w:rsidRDefault="00236F7C" w:rsidP="00236F7C">
            <w:pPr>
              <w:jc w:val="both"/>
              <w:rPr>
                <w:sz w:val="22"/>
                <w:szCs w:val="22"/>
                <w:lang w:eastAsia="cs-CZ"/>
              </w:rPr>
            </w:pPr>
          </w:p>
        </w:tc>
        <w:tc>
          <w:tcPr>
            <w:tcW w:w="2552" w:type="dxa"/>
            <w:shd w:val="clear" w:color="auto" w:fill="auto"/>
          </w:tcPr>
          <w:p w14:paraId="6C49C867" w14:textId="77777777" w:rsidR="00236F7C" w:rsidRPr="00AB2DF3" w:rsidRDefault="00236F7C" w:rsidP="006420F7">
            <w:pPr>
              <w:jc w:val="center"/>
              <w:rPr>
                <w:sz w:val="22"/>
                <w:szCs w:val="22"/>
                <w:lang w:eastAsia="cs-CZ"/>
              </w:rPr>
              <w:pPrChange w:id="281" w:author="Autor">
                <w:pPr>
                  <w:jc w:val="both"/>
                </w:pPr>
              </w:pPrChange>
            </w:pPr>
            <w:r w:rsidRPr="00AB2DF3">
              <w:rPr>
                <w:sz w:val="22"/>
                <w:szCs w:val="22"/>
                <w:lang w:eastAsia="cs-CZ"/>
              </w:rPr>
              <w:lastRenderedPageBreak/>
              <w:t>25 %</w:t>
            </w:r>
          </w:p>
          <w:p w14:paraId="659A06D6" w14:textId="77777777" w:rsidR="00236F7C" w:rsidRPr="00AB2DF3" w:rsidRDefault="00236F7C" w:rsidP="006420F7">
            <w:pPr>
              <w:jc w:val="center"/>
              <w:rPr>
                <w:sz w:val="22"/>
                <w:szCs w:val="22"/>
                <w:lang w:eastAsia="cs-CZ"/>
              </w:rPr>
              <w:pPrChange w:id="282" w:author="Autor">
                <w:pPr>
                  <w:jc w:val="both"/>
                </w:pPr>
              </w:pPrChange>
            </w:pPr>
          </w:p>
          <w:p w14:paraId="61051D7A" w14:textId="77777777" w:rsidR="00236F7C" w:rsidRPr="00AB2DF3" w:rsidRDefault="00236F7C" w:rsidP="006420F7">
            <w:pPr>
              <w:jc w:val="center"/>
              <w:rPr>
                <w:sz w:val="22"/>
                <w:szCs w:val="22"/>
                <w:lang w:eastAsia="cs-CZ"/>
              </w:rPr>
              <w:pPrChange w:id="283" w:author="Autor">
                <w:pPr>
                  <w:jc w:val="both"/>
                </w:pPr>
              </w:pPrChange>
            </w:pPr>
          </w:p>
        </w:tc>
      </w:tr>
      <w:tr w:rsidR="00236F7C" w:rsidRPr="00AB2DF3" w14:paraId="25CD90D3" w14:textId="77777777" w:rsidTr="00E06F79">
        <w:trPr>
          <w:trHeight w:val="1520"/>
        </w:trPr>
        <w:tc>
          <w:tcPr>
            <w:tcW w:w="675" w:type="dxa"/>
            <w:vMerge/>
            <w:shd w:val="clear" w:color="auto" w:fill="auto"/>
            <w:vAlign w:val="center"/>
          </w:tcPr>
          <w:p w14:paraId="2C31262E" w14:textId="77777777" w:rsidR="00236F7C" w:rsidRPr="00AB2DF3" w:rsidRDefault="00236F7C" w:rsidP="00236F7C">
            <w:pPr>
              <w:jc w:val="center"/>
              <w:rPr>
                <w:sz w:val="22"/>
                <w:szCs w:val="22"/>
                <w:lang w:eastAsia="cs-CZ"/>
              </w:rPr>
            </w:pPr>
          </w:p>
        </w:tc>
        <w:tc>
          <w:tcPr>
            <w:tcW w:w="3720" w:type="dxa"/>
            <w:vMerge/>
            <w:shd w:val="clear" w:color="auto" w:fill="auto"/>
          </w:tcPr>
          <w:p w14:paraId="74926E0D" w14:textId="77777777" w:rsidR="00236F7C" w:rsidRPr="00AB2DF3" w:rsidRDefault="00236F7C" w:rsidP="00236F7C">
            <w:pPr>
              <w:jc w:val="both"/>
              <w:rPr>
                <w:sz w:val="22"/>
                <w:szCs w:val="22"/>
                <w:lang w:eastAsia="cs-CZ"/>
              </w:rPr>
            </w:pPr>
          </w:p>
        </w:tc>
        <w:tc>
          <w:tcPr>
            <w:tcW w:w="7087" w:type="dxa"/>
            <w:shd w:val="clear" w:color="auto" w:fill="auto"/>
          </w:tcPr>
          <w:p w14:paraId="3094E388" w14:textId="7D68B336" w:rsidR="00236F7C" w:rsidRPr="004F59A1" w:rsidRDefault="00236F7C" w:rsidP="00236F7C">
            <w:pPr>
              <w:jc w:val="both"/>
              <w:rPr>
                <w:sz w:val="22"/>
                <w:szCs w:val="22"/>
                <w:lang w:eastAsia="cs-CZ"/>
              </w:rPr>
            </w:pPr>
            <w:r w:rsidRPr="004F59A1">
              <w:rPr>
                <w:sz w:val="22"/>
                <w:szCs w:val="22"/>
                <w:lang w:eastAsia="cs-CZ"/>
              </w:rPr>
              <w:t xml:space="preserve">Počas hodnotenia ponúk uchádzačov/záujemcov neboli dodržané kritéria  </w:t>
            </w:r>
            <w:ins w:id="284" w:author="Autor">
              <w:r w:rsidR="008F39E3">
                <w:rPr>
                  <w:sz w:val="22"/>
                  <w:szCs w:val="22"/>
                  <w:lang w:eastAsia="cs-CZ"/>
                </w:rPr>
                <w:br/>
              </w:r>
            </w:ins>
            <w:r w:rsidRPr="004F59A1">
              <w:rPr>
                <w:sz w:val="22"/>
                <w:szCs w:val="22"/>
                <w:lang w:eastAsia="cs-CZ"/>
              </w:rPr>
              <w:t xml:space="preserve">na vyhodnotenie ponúk/kritériá na výber obmedzeného počtu záujemcov </w:t>
            </w:r>
            <w:ins w:id="285" w:author="Autor">
              <w:r w:rsidR="008F39E3">
                <w:rPr>
                  <w:sz w:val="22"/>
                  <w:szCs w:val="22"/>
                  <w:lang w:eastAsia="cs-CZ"/>
                </w:rPr>
                <w:br/>
              </w:r>
            </w:ins>
            <w:r w:rsidRPr="004F59A1">
              <w:rPr>
                <w:sz w:val="22"/>
                <w:szCs w:val="22"/>
                <w:lang w:eastAsia="cs-CZ"/>
              </w:rPr>
              <w:t xml:space="preserve">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w:t>
            </w:r>
            <w:ins w:id="286" w:author="Autor">
              <w:r w:rsidR="008F39E3">
                <w:rPr>
                  <w:sz w:val="22"/>
                  <w:szCs w:val="22"/>
                  <w:lang w:eastAsia="cs-CZ"/>
                </w:rPr>
                <w:br/>
              </w:r>
            </w:ins>
            <w:r w:rsidRPr="004F59A1">
              <w:rPr>
                <w:sz w:val="22"/>
                <w:szCs w:val="22"/>
                <w:lang w:eastAsia="cs-CZ"/>
              </w:rPr>
              <w:t xml:space="preserve">a súťažnými podkladmi a nesprávne určenie úspešného uchádzača. </w:t>
            </w:r>
          </w:p>
          <w:p w14:paraId="5AE9A728" w14:textId="77777777" w:rsidR="00236F7C" w:rsidRPr="006420F7" w:rsidRDefault="00236F7C" w:rsidP="00236F7C">
            <w:pPr>
              <w:jc w:val="both"/>
              <w:rPr>
                <w:sz w:val="6"/>
                <w:rPrChange w:id="287" w:author="Autor">
                  <w:rPr>
                    <w:sz w:val="22"/>
                  </w:rPr>
                </w:rPrChange>
              </w:rPr>
            </w:pPr>
          </w:p>
          <w:p w14:paraId="50BE7FB3" w14:textId="0E28D594" w:rsidR="00983C8C" w:rsidRPr="00AB2DF3" w:rsidRDefault="00236F7C" w:rsidP="00236F7C">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236F7C" w:rsidRPr="00AB2DF3" w:rsidRDefault="00236F7C" w:rsidP="006420F7">
            <w:pPr>
              <w:jc w:val="center"/>
              <w:rPr>
                <w:sz w:val="22"/>
                <w:szCs w:val="22"/>
                <w:lang w:eastAsia="cs-CZ"/>
              </w:rPr>
              <w:pPrChange w:id="288" w:author="Autor">
                <w:pPr>
                  <w:jc w:val="both"/>
                </w:pPr>
              </w:pPrChange>
            </w:pPr>
            <w:r>
              <w:rPr>
                <w:sz w:val="22"/>
                <w:szCs w:val="22"/>
                <w:lang w:eastAsia="cs-CZ"/>
              </w:rPr>
              <w:t>10 %</w:t>
            </w:r>
          </w:p>
        </w:tc>
      </w:tr>
      <w:tr w:rsidR="009B71EE" w:rsidRPr="00AB2DF3" w14:paraId="1AEC7F5F" w14:textId="77777777" w:rsidTr="006420F7">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Change w:id="289" w:author="Autor">
            <w:tblPrEx>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PrEx>
          </w:tblPrExChange>
        </w:tblPrEx>
        <w:trPr>
          <w:trHeight w:val="1134"/>
          <w:trPrChange w:id="290" w:author="Autor">
            <w:trPr>
              <w:trHeight w:val="3536"/>
            </w:trPr>
          </w:trPrChange>
        </w:trPr>
        <w:tc>
          <w:tcPr>
            <w:tcW w:w="675" w:type="dxa"/>
            <w:shd w:val="clear" w:color="auto" w:fill="auto"/>
            <w:vAlign w:val="center"/>
            <w:tcPrChange w:id="291" w:author="Autor">
              <w:tcPr>
                <w:tcW w:w="675" w:type="dxa"/>
                <w:shd w:val="clear" w:color="auto" w:fill="auto"/>
                <w:vAlign w:val="center"/>
              </w:tcPr>
            </w:tcPrChange>
          </w:tcPr>
          <w:p w14:paraId="757D6FAE" w14:textId="00B97849" w:rsidR="009B71EE" w:rsidRPr="00AB2DF3" w:rsidRDefault="009B71EE" w:rsidP="009B71EE">
            <w:pPr>
              <w:jc w:val="center"/>
              <w:rPr>
                <w:sz w:val="22"/>
                <w:szCs w:val="22"/>
                <w:lang w:eastAsia="cs-CZ"/>
              </w:rPr>
            </w:pPr>
            <w:r w:rsidRPr="00AB2DF3">
              <w:rPr>
                <w:sz w:val="22"/>
                <w:szCs w:val="22"/>
                <w:lang w:eastAsia="cs-CZ"/>
              </w:rPr>
              <w:t>2</w:t>
            </w:r>
            <w:r>
              <w:rPr>
                <w:sz w:val="22"/>
                <w:szCs w:val="22"/>
                <w:lang w:eastAsia="cs-CZ"/>
              </w:rPr>
              <w:t>0</w:t>
            </w:r>
          </w:p>
        </w:tc>
        <w:tc>
          <w:tcPr>
            <w:tcW w:w="3720" w:type="dxa"/>
            <w:shd w:val="clear" w:color="auto" w:fill="auto"/>
            <w:tcPrChange w:id="292" w:author="Autor">
              <w:tcPr>
                <w:tcW w:w="3720" w:type="dxa"/>
                <w:shd w:val="clear" w:color="auto" w:fill="auto"/>
              </w:tcPr>
            </w:tcPrChange>
          </w:tcPr>
          <w:p w14:paraId="0C438A16" w14:textId="77777777" w:rsidR="00D915B1" w:rsidRPr="00D915B1" w:rsidRDefault="00D915B1" w:rsidP="009B71EE">
            <w:pPr>
              <w:jc w:val="both"/>
              <w:rPr>
                <w:ins w:id="293" w:author="Autor"/>
                <w:sz w:val="6"/>
                <w:szCs w:val="6"/>
                <w:lang w:eastAsia="cs-CZ"/>
              </w:rPr>
            </w:pPr>
          </w:p>
          <w:p w14:paraId="3A966243" w14:textId="77777777" w:rsidR="00236F7C" w:rsidRDefault="009B71EE" w:rsidP="00236F7C">
            <w:pPr>
              <w:jc w:val="both"/>
              <w:rPr>
                <w:del w:id="294" w:author="Auto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w:t>
            </w:r>
            <w:ins w:id="295" w:author="Autor">
              <w:r>
                <w:rPr>
                  <w:sz w:val="22"/>
                  <w:szCs w:val="22"/>
                  <w:lang w:eastAsia="cs-CZ"/>
                </w:rPr>
                <w:br/>
              </w:r>
            </w:ins>
            <w:r>
              <w:rPr>
                <w:sz w:val="22"/>
                <w:szCs w:val="22"/>
                <w:lang w:eastAsia="cs-CZ"/>
              </w:rPr>
              <w:t>a proporcionality priradiť k iným typom porušenia podľa tejto prílohy č. 1)</w:t>
            </w:r>
          </w:p>
          <w:p w14:paraId="364472B7" w14:textId="77777777" w:rsidR="00236F7C" w:rsidRDefault="00236F7C" w:rsidP="00236F7C">
            <w:pPr>
              <w:jc w:val="both"/>
              <w:rPr>
                <w:del w:id="296" w:author="Autor"/>
                <w:sz w:val="22"/>
                <w:szCs w:val="22"/>
                <w:lang w:eastAsia="cs-CZ"/>
              </w:rPr>
            </w:pPr>
          </w:p>
          <w:p w14:paraId="68325255" w14:textId="7AF1B02B" w:rsidR="009B71EE" w:rsidRPr="00AB2DF3" w:rsidRDefault="009B71EE" w:rsidP="009B71EE">
            <w:pPr>
              <w:jc w:val="both"/>
              <w:rPr>
                <w:sz w:val="22"/>
                <w:szCs w:val="22"/>
                <w:lang w:eastAsia="cs-CZ"/>
              </w:rPr>
            </w:pPr>
          </w:p>
        </w:tc>
        <w:tc>
          <w:tcPr>
            <w:tcW w:w="7087" w:type="dxa"/>
            <w:shd w:val="clear" w:color="auto" w:fill="auto"/>
            <w:tcPrChange w:id="297" w:author="Autor">
              <w:tcPr>
                <w:tcW w:w="7087" w:type="dxa"/>
                <w:shd w:val="clear" w:color="auto" w:fill="auto"/>
              </w:tcPr>
            </w:tcPrChange>
          </w:tcPr>
          <w:p w14:paraId="7C99F2A7" w14:textId="3CA7F09B" w:rsidR="009B71EE" w:rsidRDefault="009B71EE" w:rsidP="009B71EE">
            <w:pPr>
              <w:jc w:val="both"/>
              <w:rPr>
                <w:sz w:val="22"/>
                <w:szCs w:val="22"/>
                <w:lang w:eastAsia="cs-CZ"/>
              </w:rPr>
            </w:pPr>
            <w:r>
              <w:rPr>
                <w:sz w:val="22"/>
                <w:szCs w:val="22"/>
                <w:lang w:eastAsia="cs-CZ"/>
              </w:rPr>
              <w:t>Napr. n</w:t>
            </w:r>
            <w:r w:rsidRPr="00BD0BC5">
              <w:rPr>
                <w:sz w:val="22"/>
                <w:szCs w:val="22"/>
                <w:lang w:eastAsia="cs-CZ"/>
              </w:rPr>
              <w:t>epožiadanie uchádzača</w:t>
            </w:r>
            <w:ins w:id="298" w:author="Autor">
              <w:r w:rsidR="00D915B1">
                <w:rPr>
                  <w:sz w:val="22"/>
                  <w:szCs w:val="22"/>
                  <w:lang w:eastAsia="cs-CZ"/>
                </w:rPr>
                <w:t xml:space="preserve"> </w:t>
              </w:r>
            </w:ins>
            <w:r w:rsidRPr="00BD0BC5">
              <w:rPr>
                <w:sz w:val="22"/>
                <w:szCs w:val="22"/>
                <w:lang w:eastAsia="cs-CZ"/>
              </w:rPr>
              <w:t>/ záujemcu o vysvetlenie dokladov preukazujú</w:t>
            </w:r>
            <w:r>
              <w:rPr>
                <w:sz w:val="22"/>
                <w:szCs w:val="22"/>
                <w:lang w:eastAsia="cs-CZ"/>
              </w:rPr>
              <w:t>cich splnenie podmienok účasti, ak z predložených dokladov nemožno posúdiť ich platnosť alebo splnenie podmienky účasti.</w:t>
            </w:r>
          </w:p>
          <w:p w14:paraId="38FEDA9E" w14:textId="77777777" w:rsidR="009B71EE" w:rsidRPr="006420F7" w:rsidRDefault="009B71EE" w:rsidP="009B71EE">
            <w:pPr>
              <w:jc w:val="both"/>
              <w:rPr>
                <w:sz w:val="6"/>
                <w:rPrChange w:id="299" w:author="Autor">
                  <w:rPr>
                    <w:sz w:val="22"/>
                  </w:rPr>
                </w:rPrChange>
              </w:rPr>
            </w:pPr>
          </w:p>
          <w:p w14:paraId="2415B33F" w14:textId="77777777" w:rsidR="009B71EE" w:rsidRDefault="009B71EE" w:rsidP="009B71EE">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6F8A352D" w14:textId="77777777" w:rsidR="009B71EE" w:rsidRPr="006420F7" w:rsidRDefault="009B71EE" w:rsidP="009B71EE">
            <w:pPr>
              <w:jc w:val="both"/>
              <w:rPr>
                <w:sz w:val="6"/>
                <w:rPrChange w:id="300" w:author="Autor">
                  <w:rPr>
                    <w:sz w:val="22"/>
                  </w:rPr>
                </w:rPrChange>
              </w:rPr>
            </w:pPr>
          </w:p>
          <w:p w14:paraId="2426EF84" w14:textId="77777777" w:rsidR="009B71EE" w:rsidRPr="00AB2DF3" w:rsidRDefault="009B71EE" w:rsidP="009B71EE">
            <w:pPr>
              <w:jc w:val="both"/>
              <w:rPr>
                <w:sz w:val="22"/>
                <w:szCs w:val="22"/>
                <w:lang w:eastAsia="cs-CZ"/>
              </w:rPr>
            </w:pPr>
            <w:r w:rsidRPr="00AB2DF3">
              <w:rPr>
                <w:sz w:val="22"/>
                <w:szCs w:val="22"/>
                <w:lang w:eastAsia="cs-CZ"/>
              </w:rPr>
              <w:t>Umožnenie obhliadky miesta na dodanie predmetu zákazky iba niektorým záujemcom.</w:t>
            </w:r>
          </w:p>
          <w:p w14:paraId="04BF71A6" w14:textId="77777777" w:rsidR="009B71EE" w:rsidRPr="006420F7" w:rsidRDefault="009B71EE" w:rsidP="009B71EE">
            <w:pPr>
              <w:jc w:val="both"/>
              <w:rPr>
                <w:sz w:val="6"/>
                <w:rPrChange w:id="301" w:author="Autor">
                  <w:rPr>
                    <w:sz w:val="22"/>
                  </w:rPr>
                </w:rPrChange>
              </w:rPr>
            </w:pPr>
          </w:p>
          <w:p w14:paraId="3F77A6DA" w14:textId="77777777" w:rsidR="009B71EE" w:rsidRDefault="009B71EE" w:rsidP="009B71EE">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6C48BFDA" w14:textId="77777777" w:rsidR="009B71EE" w:rsidRPr="006420F7" w:rsidRDefault="009B71EE" w:rsidP="009B71EE">
            <w:pPr>
              <w:jc w:val="both"/>
              <w:rPr>
                <w:sz w:val="6"/>
                <w:rPrChange w:id="302" w:author="Autor">
                  <w:rPr>
                    <w:sz w:val="22"/>
                  </w:rPr>
                </w:rPrChange>
              </w:rPr>
            </w:pPr>
          </w:p>
          <w:p w14:paraId="25004BB9" w14:textId="77777777" w:rsidR="00A05A5B" w:rsidRPr="00AB2DF3" w:rsidRDefault="009B71EE" w:rsidP="00236F7C">
            <w:pPr>
              <w:jc w:val="both"/>
              <w:rPr>
                <w:del w:id="303" w:author="Autor"/>
                <w:sz w:val="22"/>
                <w:szCs w:val="22"/>
                <w:lang w:eastAsia="cs-CZ"/>
              </w:rPr>
            </w:pPr>
            <w:r>
              <w:rPr>
                <w:sz w:val="22"/>
                <w:szCs w:val="22"/>
                <w:lang w:eastAsia="cs-CZ"/>
              </w:rPr>
              <w:t>Oznámenie o výsledku vyhodnotenia ponúk neobsahovalo náležitosti podľa      § 55 ods. 2 ZVO.</w:t>
            </w:r>
          </w:p>
          <w:p w14:paraId="6D8D64E9" w14:textId="1765B37A" w:rsidR="009B71EE" w:rsidRPr="004F59A1" w:rsidRDefault="009B71EE" w:rsidP="009B71EE">
            <w:pPr>
              <w:jc w:val="both"/>
              <w:rPr>
                <w:sz w:val="22"/>
                <w:szCs w:val="22"/>
                <w:lang w:eastAsia="cs-CZ"/>
              </w:rPr>
            </w:pPr>
          </w:p>
        </w:tc>
        <w:tc>
          <w:tcPr>
            <w:tcW w:w="2552" w:type="dxa"/>
            <w:shd w:val="clear" w:color="auto" w:fill="auto"/>
            <w:tcPrChange w:id="304" w:author="Autor">
              <w:tcPr>
                <w:tcW w:w="2552" w:type="dxa"/>
                <w:shd w:val="clear" w:color="auto" w:fill="auto"/>
              </w:tcPr>
            </w:tcPrChange>
          </w:tcPr>
          <w:p w14:paraId="791D0014" w14:textId="77777777" w:rsidR="009B71EE" w:rsidRPr="00AB2DF3" w:rsidRDefault="009B71EE" w:rsidP="006420F7">
            <w:pPr>
              <w:jc w:val="center"/>
              <w:rPr>
                <w:sz w:val="22"/>
                <w:szCs w:val="22"/>
                <w:lang w:eastAsia="cs-CZ"/>
              </w:rPr>
              <w:pPrChange w:id="305" w:author="Autor">
                <w:pPr>
                  <w:jc w:val="both"/>
                </w:pPr>
              </w:pPrChange>
            </w:pPr>
            <w:r w:rsidRPr="00AB2DF3">
              <w:rPr>
                <w:sz w:val="22"/>
                <w:szCs w:val="22"/>
                <w:lang w:eastAsia="cs-CZ"/>
              </w:rPr>
              <w:t>25 %</w:t>
            </w:r>
          </w:p>
          <w:p w14:paraId="6898EE9B" w14:textId="77777777" w:rsidR="009B71EE" w:rsidRPr="00AB2DF3" w:rsidRDefault="009B71EE" w:rsidP="006420F7">
            <w:pPr>
              <w:jc w:val="center"/>
              <w:rPr>
                <w:sz w:val="22"/>
                <w:szCs w:val="22"/>
                <w:lang w:eastAsia="cs-CZ"/>
              </w:rPr>
              <w:pPrChange w:id="306" w:author="Autor">
                <w:pPr>
                  <w:jc w:val="both"/>
                </w:pPr>
              </w:pPrChange>
            </w:pPr>
          </w:p>
          <w:p w14:paraId="4E06AD83" w14:textId="77777777" w:rsidR="009B71EE" w:rsidRDefault="009B71EE" w:rsidP="006420F7">
            <w:pPr>
              <w:jc w:val="center"/>
              <w:rPr>
                <w:sz w:val="22"/>
                <w:szCs w:val="22"/>
                <w:lang w:eastAsia="cs-CZ"/>
              </w:rPr>
              <w:pPrChange w:id="307" w:author="Autor">
                <w:pPr>
                  <w:jc w:val="both"/>
                </w:pPr>
              </w:pPrChange>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 xml:space="preserve">5 % v závislosti </w:t>
            </w:r>
            <w:ins w:id="308" w:author="Autor">
              <w:r>
                <w:rPr>
                  <w:sz w:val="22"/>
                  <w:szCs w:val="22"/>
                  <w:lang w:eastAsia="cs-CZ"/>
                </w:rPr>
                <w:br/>
              </w:r>
            </w:ins>
            <w:r w:rsidRPr="00AB2DF3">
              <w:rPr>
                <w:sz w:val="22"/>
                <w:szCs w:val="22"/>
                <w:lang w:eastAsia="cs-CZ"/>
              </w:rPr>
              <w:t>od závažnosti porušenia.</w:t>
            </w:r>
          </w:p>
          <w:p w14:paraId="713B686F" w14:textId="77777777" w:rsidR="009B71EE" w:rsidRDefault="009B71EE" w:rsidP="006420F7">
            <w:pPr>
              <w:jc w:val="center"/>
              <w:rPr>
                <w:sz w:val="22"/>
                <w:szCs w:val="22"/>
                <w:lang w:eastAsia="cs-CZ"/>
              </w:rPr>
              <w:pPrChange w:id="309" w:author="Autor">
                <w:pPr>
                  <w:jc w:val="both"/>
                </w:pPr>
              </w:pPrChange>
            </w:pPr>
          </w:p>
          <w:p w14:paraId="0F224F1B" w14:textId="77777777" w:rsidR="009B71EE" w:rsidRPr="00AB2DF3" w:rsidRDefault="009B71EE" w:rsidP="006420F7">
            <w:pPr>
              <w:jc w:val="center"/>
              <w:rPr>
                <w:sz w:val="22"/>
                <w:szCs w:val="22"/>
                <w:lang w:eastAsia="cs-CZ"/>
              </w:rPr>
              <w:pPrChange w:id="310" w:author="Autor">
                <w:pPr>
                  <w:jc w:val="both"/>
                </w:pPr>
              </w:pPrChange>
            </w:pPr>
          </w:p>
          <w:p w14:paraId="64653D45" w14:textId="77777777" w:rsidR="009B71EE" w:rsidRDefault="009B71EE" w:rsidP="006420F7">
            <w:pPr>
              <w:jc w:val="center"/>
              <w:rPr>
                <w:sz w:val="22"/>
                <w:szCs w:val="22"/>
                <w:lang w:eastAsia="cs-CZ"/>
              </w:rPr>
              <w:pPrChange w:id="311" w:author="Autor">
                <w:pPr>
                  <w:jc w:val="both"/>
                </w:pPr>
              </w:pPrChange>
            </w:pPr>
          </w:p>
        </w:tc>
      </w:tr>
      <w:tr w:rsidR="00236F7C" w:rsidRPr="00AB2DF3" w14:paraId="4ECC293B" w14:textId="77777777" w:rsidTr="00E06F79">
        <w:trPr>
          <w:trHeight w:val="383"/>
        </w:trPr>
        <w:tc>
          <w:tcPr>
            <w:tcW w:w="675" w:type="dxa"/>
            <w:vMerge w:val="restart"/>
            <w:shd w:val="clear" w:color="auto" w:fill="auto"/>
            <w:vAlign w:val="center"/>
          </w:tcPr>
          <w:p w14:paraId="5ABF03E0" w14:textId="77777777" w:rsidR="00236F7C" w:rsidRPr="00AB2DF3" w:rsidRDefault="00236F7C" w:rsidP="00236F7C">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236F7C" w:rsidRPr="00AB2DF3" w:rsidRDefault="00236F7C" w:rsidP="00236F7C">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33A31CCC" w14:textId="77777777" w:rsidR="00236F7C" w:rsidRDefault="00236F7C" w:rsidP="00236F7C">
            <w:pPr>
              <w:jc w:val="both"/>
              <w:rPr>
                <w:del w:id="312" w:author="Auto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139490E8" w:rsidR="00236F7C" w:rsidRPr="00AB2DF3" w:rsidRDefault="00236F7C" w:rsidP="00236F7C">
            <w:pPr>
              <w:jc w:val="both"/>
              <w:rPr>
                <w:sz w:val="22"/>
                <w:szCs w:val="22"/>
                <w:lang w:eastAsia="cs-CZ"/>
              </w:rPr>
            </w:pPr>
          </w:p>
        </w:tc>
        <w:tc>
          <w:tcPr>
            <w:tcW w:w="2552" w:type="dxa"/>
            <w:shd w:val="clear" w:color="auto" w:fill="auto"/>
          </w:tcPr>
          <w:p w14:paraId="53ADD4DE" w14:textId="77777777" w:rsidR="00236F7C" w:rsidRPr="00AB2DF3" w:rsidRDefault="00236F7C" w:rsidP="006420F7">
            <w:pPr>
              <w:jc w:val="center"/>
              <w:rPr>
                <w:sz w:val="22"/>
                <w:szCs w:val="22"/>
                <w:lang w:eastAsia="cs-CZ"/>
              </w:rPr>
              <w:pPrChange w:id="313" w:author="Autor">
                <w:pPr>
                  <w:jc w:val="both"/>
                </w:pPr>
              </w:pPrChange>
            </w:pPr>
            <w:r>
              <w:rPr>
                <w:sz w:val="22"/>
                <w:szCs w:val="22"/>
                <w:lang w:eastAsia="cs-CZ"/>
              </w:rPr>
              <w:t>100 %</w:t>
            </w:r>
          </w:p>
        </w:tc>
      </w:tr>
      <w:tr w:rsidR="00236F7C" w:rsidRPr="00AB2DF3" w14:paraId="76565FBC" w14:textId="77777777" w:rsidTr="00E06F79">
        <w:trPr>
          <w:trHeight w:val="382"/>
        </w:trPr>
        <w:tc>
          <w:tcPr>
            <w:tcW w:w="675" w:type="dxa"/>
            <w:vMerge/>
            <w:shd w:val="clear" w:color="auto" w:fill="auto"/>
            <w:vAlign w:val="center"/>
          </w:tcPr>
          <w:p w14:paraId="09569B72" w14:textId="77777777" w:rsidR="00236F7C" w:rsidRDefault="00236F7C" w:rsidP="00236F7C">
            <w:pPr>
              <w:jc w:val="center"/>
              <w:rPr>
                <w:sz w:val="22"/>
                <w:szCs w:val="22"/>
                <w:lang w:eastAsia="cs-CZ"/>
              </w:rPr>
            </w:pPr>
          </w:p>
        </w:tc>
        <w:tc>
          <w:tcPr>
            <w:tcW w:w="3720" w:type="dxa"/>
            <w:vMerge/>
            <w:shd w:val="clear" w:color="auto" w:fill="auto"/>
          </w:tcPr>
          <w:p w14:paraId="5A96242D" w14:textId="77777777" w:rsidR="00236F7C" w:rsidRDefault="00236F7C" w:rsidP="00236F7C">
            <w:pPr>
              <w:jc w:val="both"/>
              <w:rPr>
                <w:sz w:val="22"/>
                <w:szCs w:val="22"/>
                <w:lang w:eastAsia="cs-CZ"/>
              </w:rPr>
            </w:pPr>
          </w:p>
        </w:tc>
        <w:tc>
          <w:tcPr>
            <w:tcW w:w="7087" w:type="dxa"/>
            <w:shd w:val="clear" w:color="auto" w:fill="auto"/>
          </w:tcPr>
          <w:p w14:paraId="4587E31B" w14:textId="77777777" w:rsidR="00236F7C" w:rsidRDefault="00236F7C" w:rsidP="00236F7C">
            <w:pPr>
              <w:jc w:val="both"/>
              <w:rPr>
                <w:del w:id="314" w:author="Autor"/>
                <w:sz w:val="22"/>
                <w:szCs w:val="22"/>
                <w:lang w:eastAsia="cs-CZ"/>
              </w:rPr>
            </w:pPr>
            <w:r>
              <w:rPr>
                <w:sz w:val="22"/>
                <w:szCs w:val="22"/>
                <w:lang w:eastAsia="cs-CZ"/>
              </w:rPr>
              <w:t xml:space="preserve">Dokumentácia k postupu zadávania zákazky  je nedostatočná na posúdenie, či ponuky/žiadosti o účasť boli správne vyhodnotené, čo je v rozpore s princípom </w:t>
            </w:r>
            <w:r>
              <w:rPr>
                <w:sz w:val="22"/>
                <w:szCs w:val="22"/>
                <w:lang w:eastAsia="cs-CZ"/>
              </w:rPr>
              <w:lastRenderedPageBreak/>
              <w:t>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09205FF3" w14:textId="77777777" w:rsidR="00236F7C" w:rsidRDefault="00236F7C" w:rsidP="00236F7C">
            <w:pPr>
              <w:jc w:val="both"/>
              <w:rPr>
                <w:del w:id="315" w:author="Autor"/>
                <w:sz w:val="22"/>
                <w:szCs w:val="22"/>
                <w:lang w:eastAsia="cs-CZ"/>
              </w:rPr>
            </w:pPr>
          </w:p>
          <w:p w14:paraId="5B95344E" w14:textId="3A0D9849" w:rsidR="00236F7C" w:rsidRPr="00AB2DF3" w:rsidRDefault="00236F7C" w:rsidP="00236F7C">
            <w:pPr>
              <w:jc w:val="both"/>
              <w:rPr>
                <w:sz w:val="22"/>
                <w:szCs w:val="22"/>
                <w:lang w:eastAsia="cs-CZ"/>
              </w:rPr>
            </w:pPr>
          </w:p>
        </w:tc>
        <w:tc>
          <w:tcPr>
            <w:tcW w:w="2552" w:type="dxa"/>
            <w:shd w:val="clear" w:color="auto" w:fill="auto"/>
          </w:tcPr>
          <w:p w14:paraId="0604845C" w14:textId="77777777" w:rsidR="00236F7C" w:rsidRPr="00AB2DF3" w:rsidRDefault="00236F7C" w:rsidP="006420F7">
            <w:pPr>
              <w:jc w:val="center"/>
              <w:rPr>
                <w:sz w:val="22"/>
                <w:szCs w:val="22"/>
                <w:lang w:eastAsia="cs-CZ"/>
              </w:rPr>
              <w:pPrChange w:id="316" w:author="Autor">
                <w:pPr>
                  <w:jc w:val="both"/>
                </w:pPr>
              </w:pPrChange>
            </w:pPr>
            <w:r>
              <w:rPr>
                <w:sz w:val="22"/>
                <w:szCs w:val="22"/>
                <w:lang w:eastAsia="cs-CZ"/>
              </w:rPr>
              <w:lastRenderedPageBreak/>
              <w:t>25 %</w:t>
            </w:r>
          </w:p>
        </w:tc>
      </w:tr>
      <w:tr w:rsidR="00236F7C" w:rsidRPr="00AB2DF3" w14:paraId="0F36AAF4" w14:textId="77777777" w:rsidTr="00E06F79">
        <w:tc>
          <w:tcPr>
            <w:tcW w:w="675" w:type="dxa"/>
            <w:shd w:val="clear" w:color="auto" w:fill="auto"/>
            <w:vAlign w:val="center"/>
          </w:tcPr>
          <w:p w14:paraId="6AA3B6D7" w14:textId="77777777" w:rsidR="00236F7C" w:rsidRPr="00AB2DF3" w:rsidRDefault="00236F7C" w:rsidP="00236F7C">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236F7C" w:rsidRPr="00AB2DF3" w:rsidRDefault="00236F7C" w:rsidP="00236F7C">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236F7C" w:rsidRDefault="00236F7C" w:rsidP="00236F7C">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236F7C" w:rsidRPr="006420F7" w:rsidRDefault="00236F7C" w:rsidP="00236F7C">
            <w:pPr>
              <w:jc w:val="both"/>
              <w:rPr>
                <w:sz w:val="6"/>
                <w:rPrChange w:id="317" w:author="Autor">
                  <w:rPr>
                    <w:sz w:val="22"/>
                  </w:rPr>
                </w:rPrChange>
              </w:rPr>
            </w:pPr>
          </w:p>
          <w:p w14:paraId="4871D890" w14:textId="77777777" w:rsidR="00236F7C" w:rsidRDefault="00236F7C" w:rsidP="00236F7C">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236F7C" w:rsidRPr="006420F7" w:rsidRDefault="00236F7C" w:rsidP="00236F7C">
            <w:pPr>
              <w:jc w:val="both"/>
              <w:rPr>
                <w:sz w:val="6"/>
                <w:rPrChange w:id="318" w:author="Autor">
                  <w:rPr>
                    <w:sz w:val="22"/>
                  </w:rPr>
                </w:rPrChange>
              </w:rPr>
            </w:pPr>
          </w:p>
          <w:p w14:paraId="36980C66" w14:textId="77777777" w:rsidR="00236F7C" w:rsidRDefault="00236F7C" w:rsidP="00236F7C">
            <w:pPr>
              <w:jc w:val="both"/>
              <w:rPr>
                <w:del w:id="319" w:author="Auto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022083C5" w:rsidR="00236F7C" w:rsidRPr="00AB2DF3" w:rsidRDefault="00236F7C" w:rsidP="00236F7C">
            <w:pPr>
              <w:jc w:val="both"/>
              <w:rPr>
                <w:sz w:val="22"/>
                <w:szCs w:val="22"/>
                <w:lang w:eastAsia="cs-CZ"/>
              </w:rPr>
            </w:pPr>
          </w:p>
        </w:tc>
        <w:tc>
          <w:tcPr>
            <w:tcW w:w="2552" w:type="dxa"/>
            <w:shd w:val="clear" w:color="auto" w:fill="auto"/>
          </w:tcPr>
          <w:p w14:paraId="3D2FC909" w14:textId="77777777" w:rsidR="00236F7C" w:rsidRPr="00AB2DF3" w:rsidRDefault="00236F7C" w:rsidP="006420F7">
            <w:pPr>
              <w:jc w:val="center"/>
              <w:rPr>
                <w:sz w:val="22"/>
                <w:szCs w:val="22"/>
                <w:lang w:eastAsia="cs-CZ"/>
              </w:rPr>
              <w:pPrChange w:id="320" w:author="Autor">
                <w:pPr>
                  <w:jc w:val="both"/>
                </w:pPr>
              </w:pPrChange>
            </w:pPr>
            <w:r w:rsidRPr="00AB2DF3">
              <w:rPr>
                <w:sz w:val="22"/>
                <w:szCs w:val="22"/>
                <w:lang w:eastAsia="cs-CZ"/>
              </w:rPr>
              <w:t>25 %</w:t>
            </w:r>
          </w:p>
          <w:p w14:paraId="6D403290" w14:textId="77777777" w:rsidR="00236F7C" w:rsidRPr="00AB2DF3" w:rsidRDefault="00236F7C" w:rsidP="006420F7">
            <w:pPr>
              <w:jc w:val="center"/>
              <w:rPr>
                <w:sz w:val="22"/>
                <w:szCs w:val="22"/>
                <w:lang w:eastAsia="cs-CZ"/>
              </w:rPr>
              <w:pPrChange w:id="321" w:author="Autor">
                <w:pPr>
                  <w:jc w:val="both"/>
                </w:pPr>
              </w:pPrChange>
            </w:pPr>
          </w:p>
          <w:p w14:paraId="52E0A56A" w14:textId="77777777" w:rsidR="00236F7C" w:rsidRPr="00AB2DF3" w:rsidRDefault="00236F7C" w:rsidP="006420F7">
            <w:pPr>
              <w:jc w:val="center"/>
              <w:rPr>
                <w:sz w:val="22"/>
                <w:szCs w:val="22"/>
                <w:lang w:eastAsia="cs-CZ"/>
              </w:rPr>
              <w:pPrChange w:id="322" w:author="Autor">
                <w:pPr>
                  <w:jc w:val="both"/>
                </w:pPr>
              </w:pPrChange>
            </w:pPr>
          </w:p>
        </w:tc>
      </w:tr>
      <w:tr w:rsidR="00236F7C" w:rsidRPr="00AB2DF3" w14:paraId="78FD6F77" w14:textId="77777777" w:rsidTr="00E06F79">
        <w:tc>
          <w:tcPr>
            <w:tcW w:w="675" w:type="dxa"/>
            <w:shd w:val="clear" w:color="auto" w:fill="auto"/>
            <w:vAlign w:val="center"/>
          </w:tcPr>
          <w:p w14:paraId="3F490525" w14:textId="77777777" w:rsidR="00236F7C" w:rsidRPr="00AB2DF3" w:rsidRDefault="00236F7C" w:rsidP="00236F7C">
            <w:pPr>
              <w:jc w:val="center"/>
              <w:rPr>
                <w:sz w:val="22"/>
                <w:szCs w:val="22"/>
                <w:lang w:eastAsia="cs-CZ"/>
              </w:rPr>
            </w:pPr>
            <w:r>
              <w:rPr>
                <w:sz w:val="22"/>
                <w:szCs w:val="22"/>
                <w:lang w:eastAsia="cs-CZ"/>
              </w:rPr>
              <w:t>23</w:t>
            </w:r>
          </w:p>
        </w:tc>
        <w:tc>
          <w:tcPr>
            <w:tcW w:w="3720" w:type="dxa"/>
            <w:shd w:val="clear" w:color="auto" w:fill="auto"/>
          </w:tcPr>
          <w:p w14:paraId="6F572040" w14:textId="77777777" w:rsidR="00236F7C" w:rsidRPr="00AB2DF3" w:rsidRDefault="00236F7C" w:rsidP="00236F7C">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236F7C" w:rsidRPr="00AB2DF3" w:rsidRDefault="00236F7C" w:rsidP="00236F7C">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346BC075" w:rsidR="00236F7C" w:rsidRPr="00AB2DF3" w:rsidRDefault="00236F7C" w:rsidP="006420F7">
            <w:pPr>
              <w:jc w:val="center"/>
              <w:rPr>
                <w:sz w:val="22"/>
                <w:szCs w:val="22"/>
                <w:lang w:eastAsia="cs-CZ"/>
              </w:rPr>
              <w:pPrChange w:id="323" w:author="Autor">
                <w:pPr>
                  <w:jc w:val="both"/>
                </w:pPr>
              </w:pPrChange>
            </w:pPr>
            <w:r>
              <w:rPr>
                <w:sz w:val="22"/>
                <w:szCs w:val="22"/>
                <w:lang w:eastAsia="cs-CZ"/>
              </w:rPr>
              <w:t>25 %</w:t>
            </w:r>
            <w:del w:id="324" w:author="Autor">
              <w:r>
                <w:rPr>
                  <w:sz w:val="22"/>
                  <w:szCs w:val="22"/>
                  <w:lang w:eastAsia="cs-CZ"/>
                </w:rPr>
                <w:delText xml:space="preserve"> </w:delText>
              </w:r>
            </w:del>
          </w:p>
        </w:tc>
      </w:tr>
      <w:tr w:rsidR="00236F7C" w:rsidRPr="00AB2DF3" w14:paraId="602B81C7" w14:textId="77777777" w:rsidTr="00E06F79">
        <w:tc>
          <w:tcPr>
            <w:tcW w:w="675" w:type="dxa"/>
            <w:shd w:val="clear" w:color="auto" w:fill="auto"/>
            <w:vAlign w:val="center"/>
          </w:tcPr>
          <w:p w14:paraId="2DAA20DE" w14:textId="77777777"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415F9AF6" w:rsidR="00236F7C" w:rsidRPr="00AB2DF3" w:rsidRDefault="00236F7C" w:rsidP="00236F7C">
            <w:pPr>
              <w:jc w:val="both"/>
              <w:rPr>
                <w:sz w:val="22"/>
                <w:szCs w:val="22"/>
                <w:lang w:eastAsia="cs-CZ"/>
              </w:rPr>
            </w:pPr>
            <w:r w:rsidRPr="00AB2DF3">
              <w:rPr>
                <w:sz w:val="22"/>
                <w:szCs w:val="22"/>
                <w:lang w:eastAsia="cs-CZ"/>
              </w:rPr>
              <w:t xml:space="preserve">V rámci rokovacieho konania </w:t>
            </w:r>
            <w:ins w:id="325" w:author="Autor">
              <w:r w:rsidR="009B71EE">
                <w:rPr>
                  <w:sz w:val="22"/>
                  <w:szCs w:val="22"/>
                  <w:lang w:eastAsia="cs-CZ"/>
                </w:rPr>
                <w:br/>
              </w:r>
            </w:ins>
            <w:r w:rsidRPr="00AB2DF3">
              <w:rPr>
                <w:sz w:val="22"/>
                <w:szCs w:val="22"/>
                <w:lang w:eastAsia="cs-CZ"/>
              </w:rPr>
              <w:t>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236F7C" w:rsidRPr="00AB2DF3" w:rsidRDefault="00236F7C" w:rsidP="00236F7C">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236F7C" w:rsidRPr="00AB2DF3" w:rsidRDefault="00236F7C" w:rsidP="006420F7">
            <w:pPr>
              <w:jc w:val="center"/>
              <w:rPr>
                <w:sz w:val="22"/>
                <w:szCs w:val="22"/>
                <w:lang w:eastAsia="cs-CZ"/>
              </w:rPr>
              <w:pPrChange w:id="326" w:author="Autor">
                <w:pPr>
                  <w:jc w:val="both"/>
                </w:pPr>
              </w:pPrChange>
            </w:pPr>
            <w:r w:rsidRPr="00AB2DF3">
              <w:rPr>
                <w:sz w:val="22"/>
                <w:szCs w:val="22"/>
                <w:lang w:eastAsia="cs-CZ"/>
              </w:rPr>
              <w:t>25 %</w:t>
            </w:r>
          </w:p>
          <w:p w14:paraId="750D6232" w14:textId="77777777" w:rsidR="00236F7C" w:rsidRPr="00AB2DF3" w:rsidRDefault="00236F7C" w:rsidP="006420F7">
            <w:pPr>
              <w:jc w:val="center"/>
              <w:rPr>
                <w:sz w:val="22"/>
                <w:szCs w:val="22"/>
                <w:lang w:eastAsia="cs-CZ"/>
              </w:rPr>
              <w:pPrChange w:id="327" w:author="Autor">
                <w:pPr>
                  <w:jc w:val="both"/>
                </w:pPr>
              </w:pPrChange>
            </w:pPr>
          </w:p>
          <w:p w14:paraId="1D7D04BD" w14:textId="77777777" w:rsidR="00236F7C" w:rsidRPr="00AB2DF3" w:rsidRDefault="00236F7C" w:rsidP="006420F7">
            <w:pPr>
              <w:jc w:val="center"/>
              <w:rPr>
                <w:sz w:val="22"/>
                <w:szCs w:val="22"/>
                <w:lang w:eastAsia="cs-CZ"/>
              </w:rPr>
              <w:pPrChange w:id="328" w:author="Autor">
                <w:pPr>
                  <w:jc w:val="both"/>
                </w:pPr>
              </w:pPrChange>
            </w:pPr>
          </w:p>
        </w:tc>
      </w:tr>
      <w:tr w:rsidR="00236F7C" w:rsidRPr="00AB2DF3" w14:paraId="14FE4B09" w14:textId="77777777" w:rsidTr="00E06F79">
        <w:tc>
          <w:tcPr>
            <w:tcW w:w="675" w:type="dxa"/>
            <w:shd w:val="clear" w:color="auto" w:fill="auto"/>
            <w:vAlign w:val="center"/>
          </w:tcPr>
          <w:p w14:paraId="001E9533" w14:textId="77777777" w:rsidR="00236F7C" w:rsidRPr="00AB2DF3" w:rsidRDefault="00236F7C" w:rsidP="00236F7C">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236F7C" w:rsidRPr="00AB2DF3" w:rsidRDefault="00236F7C" w:rsidP="00236F7C">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24C32292" w:rsidR="00236F7C" w:rsidRPr="00AB2DF3" w:rsidRDefault="00236F7C" w:rsidP="00236F7C">
            <w:pPr>
              <w:jc w:val="both"/>
              <w:rPr>
                <w:sz w:val="22"/>
                <w:szCs w:val="22"/>
                <w:lang w:eastAsia="cs-CZ"/>
              </w:rPr>
            </w:pPr>
            <w:r w:rsidRPr="00AB2DF3">
              <w:rPr>
                <w:sz w:val="22"/>
                <w:szCs w:val="22"/>
                <w:lang w:eastAsia="cs-CZ"/>
              </w:rPr>
              <w:t>Ak sa pri určitej zákazke javí ponuka ako mimoriadn</w:t>
            </w:r>
            <w:r w:rsidR="00236B90">
              <w:rPr>
                <w:sz w:val="22"/>
                <w:szCs w:val="22"/>
                <w:lang w:eastAsia="cs-CZ"/>
              </w:rPr>
              <w:t xml:space="preserve">e nízka </w:t>
            </w:r>
            <w:del w:id="329" w:author="Autor">
              <w:r w:rsidRPr="00AB2DF3">
                <w:rPr>
                  <w:sz w:val="22"/>
                  <w:szCs w:val="22"/>
                  <w:lang w:eastAsia="cs-CZ"/>
                </w:rPr>
                <w:delText xml:space="preserve">                        </w:delText>
              </w:r>
            </w:del>
            <w:r w:rsidRPr="00AB2DF3">
              <w:rPr>
                <w:sz w:val="22"/>
                <w:szCs w:val="22"/>
                <w:lang w:eastAsia="cs-CZ"/>
              </w:rPr>
              <w:t xml:space="preserve">vo vzťahu </w:t>
            </w:r>
            <w:ins w:id="330" w:author="Autor">
              <w:r w:rsidR="00236B90">
                <w:rPr>
                  <w:sz w:val="22"/>
                  <w:szCs w:val="22"/>
                  <w:lang w:eastAsia="cs-CZ"/>
                </w:rPr>
                <w:br/>
              </w:r>
            </w:ins>
            <w:r w:rsidRPr="00AB2DF3">
              <w:rPr>
                <w:sz w:val="22"/>
                <w:szCs w:val="22"/>
                <w:lang w:eastAsia="cs-CZ"/>
              </w:rPr>
              <w:t xml:space="preserve">k tovaru, stavebným prácam alebo službe a verejný obstarávateľ </w:t>
            </w:r>
            <w:ins w:id="331" w:author="Autor">
              <w:r w:rsidR="009B71EE">
                <w:rPr>
                  <w:sz w:val="22"/>
                  <w:szCs w:val="22"/>
                  <w:lang w:eastAsia="cs-CZ"/>
                </w:rPr>
                <w:br/>
              </w:r>
            </w:ins>
            <w:r w:rsidRPr="00AB2DF3">
              <w:rPr>
                <w:sz w:val="22"/>
                <w:szCs w:val="22"/>
                <w:lang w:eastAsia="cs-CZ"/>
              </w:rPr>
              <w:lastRenderedPageBreak/>
              <w:t>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236F7C" w:rsidRPr="00AB2DF3" w:rsidRDefault="00236F7C" w:rsidP="006420F7">
            <w:pPr>
              <w:jc w:val="center"/>
              <w:rPr>
                <w:sz w:val="22"/>
                <w:szCs w:val="22"/>
                <w:lang w:eastAsia="cs-CZ"/>
              </w:rPr>
              <w:pPrChange w:id="332" w:author="Autor">
                <w:pPr>
                  <w:jc w:val="both"/>
                </w:pPr>
              </w:pPrChange>
            </w:pPr>
            <w:r w:rsidRPr="00AB2DF3">
              <w:rPr>
                <w:sz w:val="22"/>
                <w:szCs w:val="22"/>
                <w:lang w:eastAsia="cs-CZ"/>
              </w:rPr>
              <w:lastRenderedPageBreak/>
              <w:t>25 %</w:t>
            </w:r>
          </w:p>
        </w:tc>
      </w:tr>
      <w:tr w:rsidR="00236F7C" w:rsidRPr="00AB2DF3" w14:paraId="5BF74B0C" w14:textId="77777777" w:rsidTr="00E06F79">
        <w:tc>
          <w:tcPr>
            <w:tcW w:w="675" w:type="dxa"/>
            <w:tcBorders>
              <w:bottom w:val="single" w:sz="4" w:space="0" w:color="auto"/>
            </w:tcBorders>
            <w:shd w:val="clear" w:color="auto" w:fill="auto"/>
            <w:vAlign w:val="center"/>
          </w:tcPr>
          <w:p w14:paraId="7A91606C" w14:textId="77777777" w:rsidR="00236F7C" w:rsidRPr="00AB2DF3" w:rsidRDefault="00236F7C" w:rsidP="00236F7C">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236F7C" w:rsidRPr="00AB2DF3" w:rsidRDefault="00236F7C" w:rsidP="00236F7C">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6D121241" w14:textId="77777777" w:rsidR="00236F7C" w:rsidRDefault="00236F7C" w:rsidP="00236F7C">
            <w:pPr>
              <w:jc w:val="both"/>
              <w:rPr>
                <w:del w:id="333" w:author="Auto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695331EF"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67C20467" w14:textId="37AF9470" w:rsidR="00236F7C" w:rsidRPr="00AB2DF3" w:rsidRDefault="00236F7C" w:rsidP="006420F7">
            <w:pPr>
              <w:jc w:val="center"/>
              <w:rPr>
                <w:sz w:val="22"/>
                <w:szCs w:val="22"/>
                <w:lang w:eastAsia="cs-CZ"/>
              </w:rPr>
              <w:pPrChange w:id="334" w:author="Autor">
                <w:pPr>
                  <w:jc w:val="both"/>
                </w:pPr>
              </w:pPrChange>
            </w:pPr>
            <w:r w:rsidRPr="00AB2DF3">
              <w:rPr>
                <w:sz w:val="22"/>
                <w:szCs w:val="22"/>
                <w:lang w:eastAsia="cs-CZ"/>
              </w:rPr>
              <w:t>100 %</w:t>
            </w:r>
            <w:del w:id="335" w:author="Autor">
              <w:r w:rsidRPr="00AB2DF3">
                <w:rPr>
                  <w:sz w:val="22"/>
                  <w:szCs w:val="22"/>
                  <w:lang w:eastAsia="cs-CZ"/>
                </w:rPr>
                <w:delText xml:space="preserve"> </w:delText>
              </w:r>
            </w:del>
          </w:p>
          <w:p w14:paraId="192FDB28" w14:textId="77777777" w:rsidR="00236F7C" w:rsidRPr="00AB2DF3" w:rsidRDefault="00236F7C" w:rsidP="006420F7">
            <w:pPr>
              <w:jc w:val="center"/>
              <w:rPr>
                <w:sz w:val="22"/>
                <w:szCs w:val="22"/>
                <w:lang w:eastAsia="cs-CZ"/>
              </w:rPr>
              <w:pPrChange w:id="336" w:author="Autor">
                <w:pPr>
                  <w:jc w:val="both"/>
                </w:pPr>
              </w:pPrChange>
            </w:pPr>
          </w:p>
        </w:tc>
      </w:tr>
      <w:tr w:rsidR="00236F7C" w:rsidRPr="00AB2DF3" w14:paraId="53D2717B" w14:textId="77777777" w:rsidTr="00E06F79">
        <w:trPr>
          <w:trHeight w:val="213"/>
        </w:trPr>
        <w:tc>
          <w:tcPr>
            <w:tcW w:w="675" w:type="dxa"/>
            <w:vMerge w:val="restart"/>
            <w:shd w:val="clear" w:color="auto" w:fill="auto"/>
            <w:vAlign w:val="center"/>
          </w:tcPr>
          <w:p w14:paraId="3906EA12" w14:textId="77777777" w:rsidR="00236F7C" w:rsidRPr="00AB2DF3" w:rsidRDefault="00236F7C" w:rsidP="00236F7C">
            <w:pPr>
              <w:jc w:val="center"/>
              <w:rPr>
                <w:sz w:val="22"/>
                <w:szCs w:val="22"/>
                <w:lang w:eastAsia="cs-CZ"/>
              </w:rPr>
            </w:pPr>
            <w:r>
              <w:rPr>
                <w:sz w:val="22"/>
                <w:szCs w:val="22"/>
                <w:lang w:eastAsia="cs-CZ"/>
              </w:rPr>
              <w:t>27</w:t>
            </w:r>
          </w:p>
        </w:tc>
        <w:tc>
          <w:tcPr>
            <w:tcW w:w="3720" w:type="dxa"/>
            <w:vMerge w:val="restart"/>
            <w:shd w:val="clear" w:color="auto" w:fill="auto"/>
          </w:tcPr>
          <w:p w14:paraId="594E7ECB" w14:textId="77777777" w:rsidR="00236F7C" w:rsidRDefault="00236F7C" w:rsidP="00236F7C">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236F7C" w:rsidRDefault="00236F7C" w:rsidP="00236F7C">
            <w:pPr>
              <w:jc w:val="both"/>
              <w:rPr>
                <w:sz w:val="22"/>
                <w:szCs w:val="22"/>
                <w:lang w:eastAsia="cs-CZ"/>
              </w:rPr>
            </w:pPr>
          </w:p>
          <w:p w14:paraId="79C8EAC6" w14:textId="77777777" w:rsidR="00236F7C" w:rsidRDefault="00236F7C" w:rsidP="00236F7C">
            <w:pPr>
              <w:jc w:val="both"/>
              <w:rPr>
                <w:sz w:val="22"/>
                <w:szCs w:val="22"/>
                <w:lang w:eastAsia="cs-CZ"/>
              </w:rPr>
            </w:pPr>
            <w:r>
              <w:rPr>
                <w:sz w:val="22"/>
                <w:szCs w:val="22"/>
                <w:lang w:eastAsia="cs-CZ"/>
              </w:rPr>
              <w:t xml:space="preserve">alebo </w:t>
            </w:r>
          </w:p>
          <w:p w14:paraId="2BE3A152" w14:textId="77777777" w:rsidR="00236F7C" w:rsidRDefault="00236F7C" w:rsidP="00236F7C">
            <w:pPr>
              <w:jc w:val="both"/>
              <w:rPr>
                <w:sz w:val="22"/>
                <w:szCs w:val="22"/>
                <w:lang w:eastAsia="cs-CZ"/>
              </w:rPr>
            </w:pPr>
          </w:p>
          <w:p w14:paraId="56B09623" w14:textId="6ABF50CA" w:rsidR="00236F7C" w:rsidRPr="00AB2DF3" w:rsidRDefault="00236F7C" w:rsidP="00236F7C">
            <w:pPr>
              <w:jc w:val="both"/>
              <w:rPr>
                <w:sz w:val="22"/>
                <w:szCs w:val="22"/>
                <w:lang w:eastAsia="cs-CZ"/>
              </w:rPr>
            </w:pPr>
            <w:r>
              <w:rPr>
                <w:sz w:val="22"/>
                <w:szCs w:val="22"/>
                <w:lang w:eastAsia="cs-CZ"/>
              </w:rPr>
              <w:t>Rozhodnutie ÚVO, podľa ktorého mal prijímateľ postupovať podľa § 40 ods. 6 písm. g) ZVO</w:t>
            </w:r>
            <w:r w:rsidR="00A05A5B">
              <w:rPr>
                <w:sz w:val="22"/>
                <w:szCs w:val="22"/>
                <w:lang w:eastAsia="cs-CZ"/>
              </w:rPr>
              <w:t>, resp. pri zákazkách vyhlásených od 31.03.2022 podľa § 40 ods. 8 písm. d) ZVO.</w:t>
            </w:r>
          </w:p>
        </w:tc>
        <w:tc>
          <w:tcPr>
            <w:tcW w:w="7087" w:type="dxa"/>
            <w:tcBorders>
              <w:bottom w:val="single" w:sz="4" w:space="0" w:color="auto"/>
            </w:tcBorders>
            <w:shd w:val="clear" w:color="auto" w:fill="auto"/>
          </w:tcPr>
          <w:p w14:paraId="65DE54C4" w14:textId="77777777" w:rsidR="00236F7C" w:rsidRDefault="00236F7C" w:rsidP="00236F7C">
            <w:pPr>
              <w:jc w:val="both"/>
              <w:rPr>
                <w:del w:id="337" w:author="Auto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1D66D95E" w:rsidR="00236F7C" w:rsidRPr="00AB2DF3" w:rsidRDefault="00236F7C" w:rsidP="00236F7C">
            <w:pPr>
              <w:jc w:val="both"/>
              <w:rPr>
                <w:sz w:val="22"/>
                <w:szCs w:val="22"/>
                <w:lang w:eastAsia="cs-CZ"/>
              </w:rPr>
            </w:pPr>
          </w:p>
        </w:tc>
        <w:tc>
          <w:tcPr>
            <w:tcW w:w="2552" w:type="dxa"/>
            <w:shd w:val="clear" w:color="auto" w:fill="auto"/>
          </w:tcPr>
          <w:p w14:paraId="28154A5C" w14:textId="77777777" w:rsidR="00236F7C" w:rsidRPr="00AB2DF3" w:rsidRDefault="00236F7C" w:rsidP="006420F7">
            <w:pPr>
              <w:jc w:val="center"/>
              <w:rPr>
                <w:sz w:val="22"/>
                <w:szCs w:val="22"/>
                <w:lang w:eastAsia="cs-CZ"/>
              </w:rPr>
              <w:pPrChange w:id="338" w:author="Autor">
                <w:pPr>
                  <w:jc w:val="both"/>
                </w:pPr>
              </w:pPrChange>
            </w:pPr>
            <w:r>
              <w:rPr>
                <w:sz w:val="22"/>
                <w:szCs w:val="22"/>
                <w:lang w:eastAsia="cs-CZ"/>
              </w:rPr>
              <w:t>100 %</w:t>
            </w:r>
          </w:p>
        </w:tc>
      </w:tr>
      <w:tr w:rsidR="00236F7C" w:rsidRPr="00AB2DF3" w14:paraId="1A11532A" w14:textId="77777777" w:rsidTr="00E06F79">
        <w:trPr>
          <w:trHeight w:val="213"/>
        </w:trPr>
        <w:tc>
          <w:tcPr>
            <w:tcW w:w="675" w:type="dxa"/>
            <w:vMerge/>
            <w:shd w:val="clear" w:color="auto" w:fill="auto"/>
            <w:vAlign w:val="center"/>
          </w:tcPr>
          <w:p w14:paraId="4B584F27" w14:textId="77777777" w:rsidR="00236F7C" w:rsidRDefault="00236F7C" w:rsidP="00236F7C">
            <w:pPr>
              <w:jc w:val="center"/>
              <w:rPr>
                <w:sz w:val="22"/>
                <w:szCs w:val="22"/>
                <w:lang w:eastAsia="cs-CZ"/>
              </w:rPr>
            </w:pPr>
          </w:p>
        </w:tc>
        <w:tc>
          <w:tcPr>
            <w:tcW w:w="3720" w:type="dxa"/>
            <w:vMerge/>
            <w:shd w:val="clear" w:color="auto" w:fill="auto"/>
          </w:tcPr>
          <w:p w14:paraId="15E17259"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0DADAFC9" w14:textId="77777777" w:rsidR="00236F7C" w:rsidRDefault="00236F7C" w:rsidP="00236F7C">
            <w:pPr>
              <w:jc w:val="both"/>
              <w:rPr>
                <w:del w:id="339" w:author="Auto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5B3D742E" w:rsidR="00236F7C" w:rsidRPr="00AB2DF3" w:rsidRDefault="00236F7C" w:rsidP="00236F7C">
            <w:pPr>
              <w:jc w:val="both"/>
              <w:rPr>
                <w:sz w:val="22"/>
                <w:szCs w:val="22"/>
                <w:lang w:eastAsia="cs-CZ"/>
              </w:rPr>
            </w:pPr>
          </w:p>
        </w:tc>
        <w:tc>
          <w:tcPr>
            <w:tcW w:w="2552" w:type="dxa"/>
            <w:shd w:val="clear" w:color="auto" w:fill="auto"/>
          </w:tcPr>
          <w:p w14:paraId="7E3388BA" w14:textId="77777777" w:rsidR="00236F7C" w:rsidRPr="00AB2DF3" w:rsidRDefault="00236F7C" w:rsidP="006420F7">
            <w:pPr>
              <w:jc w:val="center"/>
              <w:rPr>
                <w:sz w:val="22"/>
                <w:szCs w:val="22"/>
                <w:lang w:eastAsia="cs-CZ"/>
              </w:rPr>
              <w:pPrChange w:id="340" w:author="Autor">
                <w:pPr>
                  <w:jc w:val="both"/>
                </w:pPr>
              </w:pPrChange>
            </w:pPr>
            <w:r>
              <w:rPr>
                <w:sz w:val="22"/>
                <w:szCs w:val="22"/>
                <w:lang w:eastAsia="cs-CZ"/>
              </w:rPr>
              <w:t>25 %</w:t>
            </w:r>
          </w:p>
        </w:tc>
      </w:tr>
      <w:tr w:rsidR="00236F7C"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236F7C" w:rsidRDefault="00236F7C" w:rsidP="00236F7C">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236F7C" w:rsidRDefault="00236F7C" w:rsidP="00236F7C">
            <w:pPr>
              <w:jc w:val="both"/>
              <w:rPr>
                <w:sz w:val="22"/>
                <w:szCs w:val="22"/>
                <w:lang w:eastAsia="cs-CZ"/>
              </w:rPr>
            </w:pPr>
          </w:p>
        </w:tc>
        <w:tc>
          <w:tcPr>
            <w:tcW w:w="7087" w:type="dxa"/>
            <w:tcBorders>
              <w:bottom w:val="single" w:sz="4" w:space="0" w:color="auto"/>
            </w:tcBorders>
            <w:shd w:val="clear" w:color="auto" w:fill="auto"/>
          </w:tcPr>
          <w:p w14:paraId="5F9EF176" w14:textId="77777777" w:rsidR="00236F7C" w:rsidRDefault="00236F7C" w:rsidP="00236F7C">
            <w:pPr>
              <w:jc w:val="both"/>
              <w:rPr>
                <w:del w:id="341" w:author="Auto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w:t>
            </w:r>
            <w:ins w:id="342" w:author="Autor">
              <w:r w:rsidR="00236B90">
                <w:rPr>
                  <w:sz w:val="22"/>
                  <w:szCs w:val="22"/>
                  <w:lang w:eastAsia="cs-CZ"/>
                </w:rPr>
                <w:br/>
              </w:r>
            </w:ins>
            <w:r w:rsidRPr="00FA333F">
              <w:rPr>
                <w:sz w:val="22"/>
                <w:szCs w:val="22"/>
                <w:lang w:eastAsia="cs-CZ"/>
              </w:rPr>
              <w:t>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6FA21328" w:rsidR="00236F7C" w:rsidRPr="00AB2DF3" w:rsidRDefault="00236F7C" w:rsidP="00236F7C">
            <w:pPr>
              <w:jc w:val="both"/>
              <w:rPr>
                <w:sz w:val="22"/>
                <w:szCs w:val="22"/>
                <w:lang w:eastAsia="cs-CZ"/>
              </w:rPr>
            </w:pPr>
          </w:p>
        </w:tc>
        <w:tc>
          <w:tcPr>
            <w:tcW w:w="2552" w:type="dxa"/>
            <w:tcBorders>
              <w:bottom w:val="single" w:sz="4" w:space="0" w:color="auto"/>
            </w:tcBorders>
            <w:shd w:val="clear" w:color="auto" w:fill="auto"/>
          </w:tcPr>
          <w:p w14:paraId="42004054" w14:textId="77777777" w:rsidR="00236F7C" w:rsidRPr="00AB2DF3" w:rsidRDefault="00236F7C" w:rsidP="006420F7">
            <w:pPr>
              <w:jc w:val="center"/>
              <w:rPr>
                <w:sz w:val="22"/>
                <w:szCs w:val="22"/>
                <w:lang w:eastAsia="cs-CZ"/>
              </w:rPr>
              <w:pPrChange w:id="343" w:author="Autor">
                <w:pPr>
                  <w:jc w:val="both"/>
                </w:pPr>
              </w:pPrChange>
            </w:pPr>
            <w:r>
              <w:rPr>
                <w:sz w:val="22"/>
                <w:szCs w:val="22"/>
                <w:lang w:eastAsia="cs-CZ"/>
              </w:rPr>
              <w:t>10 %</w:t>
            </w:r>
          </w:p>
        </w:tc>
      </w:tr>
      <w:tr w:rsidR="00236F7C" w:rsidRPr="00AB2DF3" w14:paraId="7C1D8095" w14:textId="77777777" w:rsidTr="00E06F79">
        <w:tc>
          <w:tcPr>
            <w:tcW w:w="14034" w:type="dxa"/>
            <w:gridSpan w:val="4"/>
            <w:shd w:val="clear" w:color="auto" w:fill="BFBFBF" w:themeFill="background1" w:themeFillShade="BF"/>
            <w:vAlign w:val="center"/>
          </w:tcPr>
          <w:p w14:paraId="061559AA" w14:textId="77777777" w:rsidR="00236F7C" w:rsidRPr="00AB2DF3" w:rsidRDefault="00236F7C" w:rsidP="00236F7C">
            <w:pPr>
              <w:jc w:val="both"/>
              <w:rPr>
                <w:b/>
                <w:sz w:val="22"/>
                <w:szCs w:val="22"/>
                <w:lang w:eastAsia="cs-CZ"/>
              </w:rPr>
            </w:pPr>
            <w:r w:rsidRPr="00AB2DF3">
              <w:rPr>
                <w:b/>
                <w:sz w:val="22"/>
                <w:szCs w:val="22"/>
                <w:lang w:eastAsia="cs-CZ"/>
              </w:rPr>
              <w:t>Realizácia zákazky</w:t>
            </w:r>
          </w:p>
        </w:tc>
      </w:tr>
      <w:tr w:rsidR="00236F7C" w:rsidRPr="00AB2DF3" w14:paraId="0DCC902A" w14:textId="77777777" w:rsidTr="00E06F79">
        <w:trPr>
          <w:trHeight w:val="315"/>
        </w:trPr>
        <w:tc>
          <w:tcPr>
            <w:tcW w:w="675" w:type="dxa"/>
            <w:vMerge w:val="restart"/>
            <w:shd w:val="clear" w:color="auto" w:fill="auto"/>
            <w:vAlign w:val="center"/>
          </w:tcPr>
          <w:p w14:paraId="12DACC51" w14:textId="0711D5C3" w:rsidR="00236F7C" w:rsidRPr="00AB2DF3" w:rsidRDefault="00236F7C" w:rsidP="00236F7C">
            <w:pPr>
              <w:jc w:val="center"/>
              <w:rPr>
                <w:sz w:val="22"/>
                <w:szCs w:val="22"/>
                <w:lang w:eastAsia="cs-CZ"/>
              </w:rPr>
            </w:pPr>
            <w:r w:rsidRPr="00AB2DF3">
              <w:rPr>
                <w:sz w:val="22"/>
                <w:szCs w:val="22"/>
                <w:lang w:eastAsia="cs-CZ"/>
              </w:rPr>
              <w:t>2</w:t>
            </w:r>
            <w:r>
              <w:rPr>
                <w:sz w:val="22"/>
                <w:szCs w:val="22"/>
                <w:lang w:eastAsia="cs-CZ"/>
              </w:rPr>
              <w:t>8</w:t>
            </w:r>
          </w:p>
        </w:tc>
        <w:tc>
          <w:tcPr>
            <w:tcW w:w="3720" w:type="dxa"/>
            <w:vMerge w:val="restart"/>
            <w:shd w:val="clear" w:color="auto" w:fill="auto"/>
          </w:tcPr>
          <w:p w14:paraId="6EDD0063" w14:textId="76C6BB9F" w:rsidR="00236F7C" w:rsidRPr="00AB2DF3" w:rsidRDefault="00236F7C" w:rsidP="00236F7C">
            <w:pPr>
              <w:jc w:val="both"/>
              <w:rPr>
                <w:sz w:val="22"/>
                <w:szCs w:val="22"/>
                <w:lang w:eastAsia="cs-CZ"/>
              </w:rPr>
            </w:pPr>
            <w:r>
              <w:rPr>
                <w:sz w:val="22"/>
                <w:szCs w:val="22"/>
                <w:lang w:eastAsia="cs-CZ"/>
              </w:rPr>
              <w:t>Zmena zmluvy (dodatok), ktorá nie je v súlade s pravidlami ustanovenými           v ZVO alebo v </w:t>
            </w:r>
            <w:r w:rsidR="00A05A5B" w:rsidRPr="00873F91">
              <w:rPr>
                <w:sz w:val="22"/>
                <w:szCs w:val="22"/>
                <w:lang w:eastAsia="cs-CZ"/>
              </w:rPr>
              <w:t xml:space="preserve">Jednotnej príručke </w:t>
            </w:r>
            <w:ins w:id="344" w:author="Autor">
              <w:r w:rsidR="00236B90">
                <w:rPr>
                  <w:sz w:val="22"/>
                  <w:szCs w:val="22"/>
                  <w:lang w:eastAsia="cs-CZ"/>
                </w:rPr>
                <w:br/>
              </w:r>
            </w:ins>
            <w:r w:rsidR="00A05A5B" w:rsidRPr="00873F91">
              <w:rPr>
                <w:sz w:val="22"/>
                <w:szCs w:val="22"/>
                <w:lang w:eastAsia="cs-CZ"/>
              </w:rPr>
              <w:t xml:space="preserve">pre žiadateľa/prijímateľa k procesu </w:t>
            </w:r>
            <w:ins w:id="345" w:author="Autor">
              <w:r w:rsidR="00236B90">
                <w:rPr>
                  <w:sz w:val="22"/>
                  <w:szCs w:val="22"/>
                  <w:lang w:eastAsia="cs-CZ"/>
                </w:rPr>
                <w:br/>
              </w:r>
            </w:ins>
            <w:r w:rsidR="00A05A5B" w:rsidRPr="00873F91">
              <w:rPr>
                <w:sz w:val="22"/>
                <w:szCs w:val="22"/>
                <w:lang w:eastAsia="cs-CZ"/>
              </w:rPr>
              <w:t>a kontrole VO/obstarávania</w:t>
            </w:r>
          </w:p>
        </w:tc>
        <w:tc>
          <w:tcPr>
            <w:tcW w:w="7087" w:type="dxa"/>
            <w:shd w:val="clear" w:color="auto" w:fill="auto"/>
          </w:tcPr>
          <w:p w14:paraId="2F64C250" w14:textId="01A45D2D" w:rsidR="00236F7C" w:rsidRDefault="00236F7C" w:rsidP="00236F7C">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w:t>
            </w:r>
            <w:r w:rsidR="00A05A5B" w:rsidRPr="00873F91">
              <w:rPr>
                <w:sz w:val="22"/>
                <w:szCs w:val="22"/>
                <w:lang w:eastAsia="cs-CZ"/>
              </w:rPr>
              <w:t xml:space="preserve">Jednotnej príručke pre žiadateľa/prijímateľa k procesu a kontrole VO/obstarávania (kapitola 3.2) </w:t>
            </w:r>
            <w:r>
              <w:rPr>
                <w:sz w:val="22"/>
                <w:szCs w:val="22"/>
                <w:lang w:eastAsia="cs-CZ"/>
              </w:rPr>
              <w:t xml:space="preserve"> v prípade zákaziek, na ktoré sa nevzťahuje pôsobnosť ZVO.</w:t>
            </w:r>
          </w:p>
          <w:p w14:paraId="477F43B7" w14:textId="77777777" w:rsidR="00236F7C" w:rsidRPr="006420F7" w:rsidRDefault="00236F7C" w:rsidP="00236F7C">
            <w:pPr>
              <w:jc w:val="both"/>
              <w:rPr>
                <w:sz w:val="6"/>
                <w:rPrChange w:id="346" w:author="Autor">
                  <w:rPr>
                    <w:sz w:val="22"/>
                  </w:rPr>
                </w:rPrChange>
              </w:rPr>
            </w:pPr>
          </w:p>
          <w:p w14:paraId="78559659" w14:textId="77777777" w:rsidR="00236F7C" w:rsidRDefault="00236F7C" w:rsidP="00236F7C">
            <w:pPr>
              <w:jc w:val="both"/>
              <w:rPr>
                <w:sz w:val="22"/>
                <w:szCs w:val="22"/>
                <w:lang w:eastAsia="cs-CZ"/>
              </w:rPr>
            </w:pPr>
            <w:r>
              <w:rPr>
                <w:sz w:val="22"/>
                <w:szCs w:val="22"/>
                <w:lang w:eastAsia="cs-CZ"/>
              </w:rPr>
              <w:lastRenderedPageBreak/>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236F7C" w:rsidRPr="006420F7" w:rsidRDefault="00236F7C" w:rsidP="00236F7C">
            <w:pPr>
              <w:jc w:val="both"/>
              <w:rPr>
                <w:sz w:val="6"/>
                <w:rPrChange w:id="347" w:author="Autor">
                  <w:rPr>
                    <w:sz w:val="22"/>
                  </w:rPr>
                </w:rPrChange>
              </w:rPr>
            </w:pPr>
          </w:p>
          <w:p w14:paraId="26325853" w14:textId="6D7350A9" w:rsidR="00236F7C" w:rsidRDefault="00236F7C" w:rsidP="00236F7C">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 xml:space="preserve">v </w:t>
            </w:r>
            <w:r w:rsidR="00A05A5B" w:rsidRPr="00873F91">
              <w:rPr>
                <w:sz w:val="22"/>
                <w:szCs w:val="22"/>
                <w:lang w:eastAsia="cs-CZ"/>
              </w:rPr>
              <w:t xml:space="preserve">Jednotnej príručke </w:t>
            </w:r>
            <w:ins w:id="348" w:author="Autor">
              <w:r w:rsidR="009B71EE">
                <w:rPr>
                  <w:sz w:val="22"/>
                  <w:szCs w:val="22"/>
                  <w:lang w:eastAsia="cs-CZ"/>
                </w:rPr>
                <w:br/>
              </w:r>
            </w:ins>
            <w:r w:rsidR="00A05A5B" w:rsidRPr="00873F91">
              <w:rPr>
                <w:sz w:val="22"/>
                <w:szCs w:val="22"/>
                <w:lang w:eastAsia="cs-CZ"/>
              </w:rPr>
              <w:t xml:space="preserve">pre žiadateľa/prijímateľa k procesu a kontrole VO/obstarávania (kapitola 3.2) </w:t>
            </w:r>
            <w:r w:rsidR="00A05A5B">
              <w:rPr>
                <w:sz w:val="22"/>
                <w:szCs w:val="22"/>
                <w:lang w:eastAsia="cs-CZ"/>
              </w:rPr>
              <w:t xml:space="preserve">         </w:t>
            </w:r>
            <w:r w:rsidR="00A05A5B" w:rsidRPr="00873F91">
              <w:rPr>
                <w:sz w:val="22"/>
                <w:szCs w:val="22"/>
                <w:lang w:eastAsia="cs-CZ"/>
              </w:rPr>
              <w:t>v prípade zákaziek, na ktoré sa nevzťahuje pôsobnosť ZVO.</w:t>
            </w:r>
            <w:r w:rsidR="00A05A5B">
              <w:rPr>
                <w:sz w:val="22"/>
                <w:szCs w:val="22"/>
                <w:lang w:eastAsia="cs-CZ"/>
              </w:rPr>
              <w:t xml:space="preserve"> </w:t>
            </w:r>
          </w:p>
          <w:p w14:paraId="0458A338" w14:textId="77777777" w:rsidR="00236F7C" w:rsidRDefault="00236F7C" w:rsidP="00236F7C">
            <w:pPr>
              <w:jc w:val="both"/>
              <w:rPr>
                <w:sz w:val="22"/>
                <w:szCs w:val="22"/>
                <w:lang w:eastAsia="cs-CZ"/>
              </w:rPr>
            </w:pPr>
            <w:r w:rsidRPr="00255A32">
              <w:rPr>
                <w:sz w:val="22"/>
                <w:szCs w:val="22"/>
                <w:lang w:eastAsia="cs-CZ"/>
              </w:rPr>
              <w:t xml:space="preserve">Ide </w:t>
            </w:r>
            <w:r>
              <w:rPr>
                <w:sz w:val="22"/>
                <w:szCs w:val="22"/>
                <w:lang w:eastAsia="cs-CZ"/>
              </w:rPr>
              <w:t xml:space="preserve">aj </w:t>
            </w:r>
            <w:r w:rsidRPr="00255A32">
              <w:rPr>
                <w:sz w:val="22"/>
                <w:szCs w:val="22"/>
                <w:lang w:eastAsia="cs-CZ"/>
              </w:rPr>
              <w:t>o prípady, keď neboli splnené podmienky na zmenu zmluvy podľa § 18 ods. 1 písm. b) ZVO alebo podľa § 18 ods. 1 písm. c) ZVO</w:t>
            </w:r>
            <w:r>
              <w:rPr>
                <w:sz w:val="22"/>
                <w:szCs w:val="22"/>
                <w:lang w:eastAsia="cs-CZ"/>
              </w:rPr>
              <w:t>, ale zároveň</w:t>
            </w:r>
            <w:r w:rsidRPr="00255A32">
              <w:rPr>
                <w:sz w:val="22"/>
                <w:szCs w:val="22"/>
                <w:lang w:eastAsia="cs-CZ"/>
              </w:rPr>
              <w:t xml:space="preserve"> jednou zmenou zmluvy (dodatkom) </w:t>
            </w:r>
            <w:r>
              <w:rPr>
                <w:sz w:val="22"/>
                <w:szCs w:val="22"/>
                <w:lang w:eastAsia="cs-CZ"/>
              </w:rPr>
              <w:t>ne</w:t>
            </w:r>
            <w:r w:rsidRPr="00255A32">
              <w:rPr>
                <w:sz w:val="22"/>
                <w:szCs w:val="22"/>
                <w:lang w:eastAsia="cs-CZ"/>
              </w:rPr>
              <w:t>došlo k navýšeniu</w:t>
            </w:r>
            <w:r>
              <w:rPr>
                <w:sz w:val="22"/>
                <w:szCs w:val="22"/>
                <w:lang w:eastAsia="cs-CZ"/>
              </w:rPr>
              <w:t xml:space="preserve"> hodnoty plnenia o viac ako </w:t>
            </w:r>
            <w:r w:rsidRPr="00255A32">
              <w:rPr>
                <w:sz w:val="22"/>
                <w:szCs w:val="22"/>
                <w:lang w:eastAsia="cs-CZ"/>
              </w:rPr>
              <w:t>50 % z hodnoty pôvodnej zmluvy, rámcovej dohody alebo koncesnej zmluvy.</w:t>
            </w:r>
          </w:p>
          <w:p w14:paraId="62A11B37" w14:textId="3599A699" w:rsidR="00236F7C" w:rsidRPr="006420F7" w:rsidRDefault="00236F7C" w:rsidP="00236F7C">
            <w:pPr>
              <w:jc w:val="both"/>
              <w:rPr>
                <w:sz w:val="6"/>
                <w:rPrChange w:id="349" w:author="Autor">
                  <w:rPr>
                    <w:sz w:val="22"/>
                  </w:rPr>
                </w:rPrChange>
              </w:rPr>
            </w:pPr>
          </w:p>
          <w:p w14:paraId="37C5D6D3" w14:textId="77777777" w:rsidR="00236F7C" w:rsidRDefault="00236F7C" w:rsidP="00236F7C">
            <w:pPr>
              <w:jc w:val="both"/>
              <w:rPr>
                <w:del w:id="350" w:author="Autor"/>
                <w:sz w:val="22"/>
                <w:szCs w:val="22"/>
                <w:lang w:eastAsia="cs-CZ"/>
              </w:rPr>
            </w:pPr>
          </w:p>
          <w:p w14:paraId="599DE937" w14:textId="77777777" w:rsidR="00236F7C" w:rsidRPr="00C4138D" w:rsidRDefault="00236F7C" w:rsidP="00236F7C">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236F7C" w:rsidRPr="007B229C" w:rsidRDefault="00236F7C" w:rsidP="00236F7C">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5D7E1791" w14:textId="35F4E9E6" w:rsidR="00236F7C" w:rsidRDefault="00236F7C" w:rsidP="00236F7C">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3BCF28B5" w14:textId="77777777" w:rsidR="00236F7C" w:rsidRDefault="00236F7C" w:rsidP="00236F7C">
            <w:pPr>
              <w:jc w:val="both"/>
              <w:rPr>
                <w:del w:id="351" w:author="Autor"/>
                <w:sz w:val="22"/>
                <w:szCs w:val="22"/>
                <w:lang w:eastAsia="cs-CZ"/>
              </w:rPr>
            </w:pPr>
          </w:p>
          <w:p w14:paraId="1559693F" w14:textId="77777777" w:rsidR="00236F7C" w:rsidRDefault="00236F7C" w:rsidP="00236F7C">
            <w:pPr>
              <w:jc w:val="both"/>
              <w:rPr>
                <w:del w:id="352" w:author="Autor"/>
                <w:sz w:val="22"/>
                <w:szCs w:val="22"/>
                <w:lang w:eastAsia="cs-CZ"/>
              </w:rPr>
            </w:pPr>
            <w:r>
              <w:rPr>
                <w:sz w:val="22"/>
                <w:szCs w:val="22"/>
                <w:lang w:eastAsia="cs-CZ"/>
              </w:rPr>
              <w:t>Opakované zmeny zmluvy nie je možné vykonať s cieľom vyhnúť sa použitiu postupov podľa ZVO.</w:t>
            </w:r>
          </w:p>
          <w:p w14:paraId="4105283A" w14:textId="22273FEC" w:rsidR="00236F7C" w:rsidRPr="00AB2DF3" w:rsidRDefault="00236F7C" w:rsidP="00236F7C">
            <w:pPr>
              <w:jc w:val="both"/>
              <w:rPr>
                <w:sz w:val="22"/>
                <w:szCs w:val="22"/>
                <w:lang w:eastAsia="cs-CZ"/>
              </w:rPr>
            </w:pPr>
          </w:p>
        </w:tc>
        <w:tc>
          <w:tcPr>
            <w:tcW w:w="2552" w:type="dxa"/>
            <w:shd w:val="clear" w:color="auto" w:fill="auto"/>
          </w:tcPr>
          <w:p w14:paraId="7DE51FCB" w14:textId="77777777" w:rsidR="00236F7C" w:rsidRPr="00AB2DF3" w:rsidRDefault="00236F7C" w:rsidP="006420F7">
            <w:pPr>
              <w:jc w:val="center"/>
              <w:rPr>
                <w:sz w:val="22"/>
                <w:szCs w:val="22"/>
                <w:lang w:eastAsia="cs-CZ"/>
              </w:rPr>
              <w:pPrChange w:id="353" w:author="Autor">
                <w:pPr>
                  <w:jc w:val="both"/>
                </w:pPr>
              </w:pPrChange>
            </w:pPr>
            <w:r w:rsidRPr="00AB2DF3">
              <w:rPr>
                <w:sz w:val="22"/>
                <w:szCs w:val="22"/>
                <w:lang w:eastAsia="cs-CZ"/>
              </w:rPr>
              <w:lastRenderedPageBreak/>
              <w:t>25 % z ceny zmluvy</w:t>
            </w:r>
          </w:p>
          <w:p w14:paraId="5A01B012" w14:textId="77777777" w:rsidR="00236F7C" w:rsidRPr="00AB2DF3" w:rsidRDefault="00236F7C" w:rsidP="006420F7">
            <w:pPr>
              <w:jc w:val="center"/>
              <w:rPr>
                <w:sz w:val="22"/>
                <w:szCs w:val="22"/>
                <w:lang w:eastAsia="cs-CZ"/>
              </w:rPr>
              <w:pPrChange w:id="354" w:author="Autor">
                <w:pPr>
                  <w:jc w:val="both"/>
                </w:pPr>
              </w:pPrChange>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236F7C" w:rsidRPr="00AB2DF3" w14:paraId="04F176B4" w14:textId="77777777" w:rsidTr="00E06F79">
        <w:trPr>
          <w:trHeight w:val="1371"/>
        </w:trPr>
        <w:tc>
          <w:tcPr>
            <w:tcW w:w="675" w:type="dxa"/>
            <w:vMerge/>
            <w:shd w:val="clear" w:color="auto" w:fill="auto"/>
            <w:vAlign w:val="center"/>
          </w:tcPr>
          <w:p w14:paraId="7BC344C4" w14:textId="77777777" w:rsidR="00236F7C" w:rsidRPr="00AB2DF3" w:rsidRDefault="00236F7C" w:rsidP="00236F7C">
            <w:pPr>
              <w:jc w:val="center"/>
              <w:rPr>
                <w:sz w:val="22"/>
                <w:szCs w:val="22"/>
                <w:lang w:eastAsia="cs-CZ"/>
              </w:rPr>
            </w:pPr>
          </w:p>
        </w:tc>
        <w:tc>
          <w:tcPr>
            <w:tcW w:w="3720" w:type="dxa"/>
            <w:vMerge/>
            <w:shd w:val="clear" w:color="auto" w:fill="auto"/>
          </w:tcPr>
          <w:p w14:paraId="0D32052C" w14:textId="77777777" w:rsidR="00236F7C" w:rsidRDefault="00236F7C" w:rsidP="00236F7C">
            <w:pPr>
              <w:jc w:val="both"/>
              <w:rPr>
                <w:sz w:val="22"/>
                <w:szCs w:val="22"/>
                <w:lang w:eastAsia="cs-CZ"/>
              </w:rPr>
            </w:pPr>
          </w:p>
        </w:tc>
        <w:tc>
          <w:tcPr>
            <w:tcW w:w="7087" w:type="dxa"/>
            <w:shd w:val="clear" w:color="auto" w:fill="auto"/>
          </w:tcPr>
          <w:p w14:paraId="594590A6" w14:textId="77777777" w:rsidR="008F5ECF" w:rsidRDefault="008F5ECF" w:rsidP="00236F7C">
            <w:pPr>
              <w:jc w:val="both"/>
              <w:rPr>
                <w:ins w:id="355" w:author="Autor"/>
                <w:sz w:val="22"/>
                <w:szCs w:val="22"/>
                <w:lang w:eastAsia="cs-CZ"/>
              </w:rPr>
            </w:pPr>
          </w:p>
          <w:p w14:paraId="52FD2719" w14:textId="58C3594C" w:rsidR="00236F7C" w:rsidRPr="00AB2DF3" w:rsidRDefault="00236F7C" w:rsidP="00236F7C">
            <w:pPr>
              <w:jc w:val="both"/>
              <w:rPr>
                <w:sz w:val="22"/>
                <w:szCs w:val="22"/>
                <w:lang w:eastAsia="cs-CZ"/>
              </w:rPr>
            </w:pPr>
            <w:r>
              <w:rPr>
                <w:sz w:val="22"/>
                <w:szCs w:val="22"/>
                <w:lang w:eastAsia="cs-CZ"/>
              </w:rPr>
              <w:t xml:space="preserve">Ide o prípady, keď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236F7C" w:rsidRPr="00C4138D" w:rsidRDefault="00236F7C" w:rsidP="006420F7">
            <w:pPr>
              <w:jc w:val="center"/>
              <w:rPr>
                <w:sz w:val="22"/>
                <w:szCs w:val="22"/>
                <w:lang w:eastAsia="cs-CZ"/>
              </w:rPr>
              <w:pPrChange w:id="356" w:author="Autor">
                <w:pPr>
                  <w:jc w:val="both"/>
                </w:pPr>
              </w:pPrChange>
            </w:pPr>
            <w:r w:rsidRPr="00C4138D">
              <w:rPr>
                <w:sz w:val="22"/>
                <w:szCs w:val="22"/>
                <w:lang w:eastAsia="cs-CZ"/>
              </w:rPr>
              <w:t>25 % z ceny zmluvy</w:t>
            </w:r>
          </w:p>
          <w:p w14:paraId="11ABC000" w14:textId="77777777" w:rsidR="00236F7C" w:rsidRPr="00AB2DF3" w:rsidRDefault="00236F7C" w:rsidP="006420F7">
            <w:pPr>
              <w:jc w:val="center"/>
              <w:rPr>
                <w:sz w:val="22"/>
                <w:szCs w:val="22"/>
                <w:lang w:eastAsia="cs-CZ"/>
              </w:rPr>
              <w:pPrChange w:id="357" w:author="Autor">
                <w:pPr>
                  <w:jc w:val="both"/>
                </w:pPr>
              </w:pPrChange>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56CC16C0" w14:textId="77777777" w:rsidR="006A6F1A" w:rsidRPr="007C3E78" w:rsidRDefault="006A6F1A" w:rsidP="006A6F1A">
      <w:pPr>
        <w:rPr>
          <w:del w:id="358" w:author="Autor"/>
          <w:sz w:val="22"/>
          <w:szCs w:val="22"/>
          <w:lang w:eastAsia="cs-CZ"/>
        </w:rPr>
      </w:pPr>
    </w:p>
    <w:p w14:paraId="6E91B1AB" w14:textId="77777777" w:rsidR="006A6F1A" w:rsidRPr="007C3E78" w:rsidRDefault="006A6F1A" w:rsidP="001D238C">
      <w:pPr>
        <w:jc w:val="both"/>
        <w:rPr>
          <w:del w:id="359" w:author="Autor"/>
          <w:sz w:val="22"/>
          <w:szCs w:val="22"/>
          <w:lang w:eastAsia="cs-CZ"/>
        </w:rPr>
      </w:pPr>
    </w:p>
    <w:p w14:paraId="7E00F38B" w14:textId="5AF33B2A" w:rsidR="000E2E4D" w:rsidRPr="007C3E78" w:rsidRDefault="000E2E4D" w:rsidP="001D238C">
      <w:pPr>
        <w:jc w:val="both"/>
        <w:rPr>
          <w:sz w:val="22"/>
          <w:szCs w:val="22"/>
        </w:rPr>
      </w:pPr>
    </w:p>
    <w:sectPr w:rsidR="000E2E4D" w:rsidRPr="007C3E78" w:rsidSect="006420F7">
      <w:headerReference w:type="even" r:id="rId8"/>
      <w:headerReference w:type="default" r:id="rId9"/>
      <w:footerReference w:type="even" r:id="rId10"/>
      <w:footerReference w:type="default" r:id="rId11"/>
      <w:headerReference w:type="first" r:id="rId12"/>
      <w:footerReference w:type="first" r:id="rId13"/>
      <w:pgSz w:w="16838" w:h="11906" w:orient="landscape"/>
      <w:pgMar w:top="993" w:right="1417" w:bottom="993" w:left="1417" w:header="284" w:footer="159" w:gutter="0"/>
      <w:cols w:space="708"/>
      <w:docGrid w:linePitch="360"/>
      <w:sectPrChange w:id="360" w:author="Autor">
        <w:sectPr w:rsidR="000E2E4D" w:rsidRPr="007C3E78" w:rsidSect="006420F7">
          <w:pgMar w:top="1417" w:right="1417" w:bottom="1417" w:left="1417" w:header="284" w:footer="708"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9C6FD" w14:textId="77777777" w:rsidR="00BA7700" w:rsidRDefault="00BA7700" w:rsidP="00B948E0">
      <w:r>
        <w:separator/>
      </w:r>
    </w:p>
  </w:endnote>
  <w:endnote w:type="continuationSeparator" w:id="0">
    <w:p w14:paraId="5F3FD93A" w14:textId="77777777" w:rsidR="00BA7700" w:rsidRDefault="00BA7700" w:rsidP="00B948E0">
      <w:r>
        <w:continuationSeparator/>
      </w:r>
    </w:p>
  </w:endnote>
  <w:endnote w:type="continuationNotice" w:id="1">
    <w:p w14:paraId="7B92743F" w14:textId="77777777" w:rsidR="00BA7700" w:rsidRDefault="00BA77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3F41F" w14:textId="77777777" w:rsidR="006420F7" w:rsidRDefault="006420F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1219348"/>
      <w:docPartObj>
        <w:docPartGallery w:val="Page Numbers (Bottom of Page)"/>
        <w:docPartUnique/>
      </w:docPartObj>
    </w:sdtPr>
    <w:sdtContent>
      <w:p w14:paraId="0A385B36" w14:textId="7DD33427" w:rsidR="000911E7" w:rsidRDefault="000911E7">
        <w:pPr>
          <w:pStyle w:val="Pta"/>
          <w:jc w:val="center"/>
        </w:pPr>
        <w:r>
          <w:fldChar w:fldCharType="begin"/>
        </w:r>
        <w:r>
          <w:instrText>PAGE   \* MERGEFORMAT</w:instrText>
        </w:r>
        <w:r>
          <w:fldChar w:fldCharType="separate"/>
        </w:r>
        <w:r w:rsidR="00D915B1">
          <w:rPr>
            <w:noProof/>
          </w:rPr>
          <w:t>16</w:t>
        </w:r>
        <w:r>
          <w:fldChar w:fldCharType="end"/>
        </w:r>
      </w:p>
    </w:sdtContent>
  </w:sdt>
  <w:p w14:paraId="1EF94C20" w14:textId="77777777" w:rsidR="000911E7" w:rsidRDefault="000911E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23A63" w14:textId="77777777" w:rsidR="006420F7" w:rsidRDefault="006420F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FFEF0" w14:textId="77777777" w:rsidR="00BA7700" w:rsidRDefault="00BA7700" w:rsidP="00B948E0">
      <w:r>
        <w:separator/>
      </w:r>
    </w:p>
  </w:footnote>
  <w:footnote w:type="continuationSeparator" w:id="0">
    <w:p w14:paraId="3B7DE84B" w14:textId="77777777" w:rsidR="00BA7700" w:rsidRDefault="00BA7700" w:rsidP="00B948E0">
      <w:r>
        <w:continuationSeparator/>
      </w:r>
    </w:p>
  </w:footnote>
  <w:footnote w:type="continuationNotice" w:id="1">
    <w:p w14:paraId="46977519" w14:textId="77777777" w:rsidR="00BA7700" w:rsidRDefault="00BA7700"/>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565712EE" w:rsidR="00236F7C" w:rsidRPr="0071245E" w:rsidRDefault="00236F7C"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Jednotnej príručke pre žiadateľov/prijímateľov k procesu a kontrole VO/obstarávania.</w:t>
      </w:r>
    </w:p>
  </w:footnote>
  <w:footnote w:id="4">
    <w:p w14:paraId="047B45B5"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236F7C" w:rsidRPr="0071245E" w:rsidRDefault="00236F7C"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236F7C" w:rsidRPr="0071245E" w:rsidRDefault="00236F7C"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236F7C" w:rsidRPr="0071245E" w:rsidRDefault="00236F7C"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236F7C" w:rsidRDefault="00236F7C"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236F7C" w:rsidRDefault="00236F7C" w:rsidP="00CB1F85">
      <w:pPr>
        <w:pStyle w:val="Textpoznmkypodiarou"/>
      </w:pPr>
      <w:r>
        <w:rPr>
          <w:rStyle w:val="Odkaznapoznmkupodiarou"/>
        </w:rPr>
        <w:footnoteRef/>
      </w:r>
      <w:r>
        <w:t xml:space="preserve"> P</w:t>
      </w:r>
      <w:r w:rsidRPr="00C028E5">
        <w:t>odrobnosti upravuje Metodický pokyn CKO č. 13 ku konfliktu záujmov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C02A5" w14:textId="77777777" w:rsidR="006420F7" w:rsidRDefault="006420F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19E48" w14:textId="77777777" w:rsidR="006420F7" w:rsidRDefault="006420F7">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401E8" w14:textId="15027FEE" w:rsidR="00562EF6" w:rsidRPr="00CB1F85" w:rsidRDefault="0095643F" w:rsidP="00CB1F85">
    <w:pPr>
      <w:pStyle w:val="Hlavika"/>
    </w:pPr>
    <w:r>
      <w:rPr>
        <w:sz w:val="22"/>
        <w:szCs w:val="22"/>
      </w:rPr>
      <w:t>6</w:t>
    </w:r>
    <w:r w:rsidRPr="007A558C">
      <w:rPr>
        <w:sz w:val="22"/>
        <w:szCs w:val="22"/>
      </w:rPr>
      <w:t xml:space="preserve">. </w:t>
    </w:r>
    <w:r>
      <w:rPr>
        <w:sz w:val="22"/>
        <w:szCs w:val="22"/>
      </w:rPr>
      <w:t>Vzor prílohy č. 4 Zmluvy o poskytnutí NFP – Finančné opravy za porušenie pravidiel a postupov VO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09616240">
    <w:abstractNumId w:val="6"/>
  </w:num>
  <w:num w:numId="2" w16cid:durableId="408386868">
    <w:abstractNumId w:val="4"/>
  </w:num>
  <w:num w:numId="3" w16cid:durableId="783038769">
    <w:abstractNumId w:val="0"/>
  </w:num>
  <w:num w:numId="4" w16cid:durableId="1295406564">
    <w:abstractNumId w:val="3"/>
  </w:num>
  <w:num w:numId="5" w16cid:durableId="1856772109">
    <w:abstractNumId w:val="5"/>
  </w:num>
  <w:num w:numId="6" w16cid:durableId="1321075432">
    <w:abstractNumId w:val="2"/>
  </w:num>
  <w:num w:numId="7" w16cid:durableId="1185364411">
    <w:abstractNumId w:val="7"/>
  </w:num>
  <w:num w:numId="8" w16cid:durableId="11206126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530560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451042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58747132">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BB6"/>
    <w:rsid w:val="000012E8"/>
    <w:rsid w:val="00004A26"/>
    <w:rsid w:val="000051F0"/>
    <w:rsid w:val="00010C27"/>
    <w:rsid w:val="00020300"/>
    <w:rsid w:val="00020538"/>
    <w:rsid w:val="000238AE"/>
    <w:rsid w:val="000315A5"/>
    <w:rsid w:val="00050728"/>
    <w:rsid w:val="00063BD3"/>
    <w:rsid w:val="00066955"/>
    <w:rsid w:val="00071088"/>
    <w:rsid w:val="0008244A"/>
    <w:rsid w:val="00082623"/>
    <w:rsid w:val="000837A2"/>
    <w:rsid w:val="000911E7"/>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26113"/>
    <w:rsid w:val="0022749D"/>
    <w:rsid w:val="002309F8"/>
    <w:rsid w:val="00236B90"/>
    <w:rsid w:val="00236F7C"/>
    <w:rsid w:val="00246970"/>
    <w:rsid w:val="00256687"/>
    <w:rsid w:val="00273FAB"/>
    <w:rsid w:val="00274479"/>
    <w:rsid w:val="00293E5B"/>
    <w:rsid w:val="00294CD1"/>
    <w:rsid w:val="002A1E17"/>
    <w:rsid w:val="002C2B17"/>
    <w:rsid w:val="002C40D6"/>
    <w:rsid w:val="002D1721"/>
    <w:rsid w:val="002D5BE1"/>
    <w:rsid w:val="002D65BD"/>
    <w:rsid w:val="002D7053"/>
    <w:rsid w:val="002E265F"/>
    <w:rsid w:val="002E53F3"/>
    <w:rsid w:val="002E611C"/>
    <w:rsid w:val="002E7F32"/>
    <w:rsid w:val="002E7F66"/>
    <w:rsid w:val="003104DD"/>
    <w:rsid w:val="00321C82"/>
    <w:rsid w:val="00322371"/>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E44A0"/>
    <w:rsid w:val="004F2B69"/>
    <w:rsid w:val="00504D21"/>
    <w:rsid w:val="00511E0F"/>
    <w:rsid w:val="005122F6"/>
    <w:rsid w:val="005124D4"/>
    <w:rsid w:val="00525373"/>
    <w:rsid w:val="00530D19"/>
    <w:rsid w:val="00541FF5"/>
    <w:rsid w:val="00562EF6"/>
    <w:rsid w:val="005660C4"/>
    <w:rsid w:val="005800C7"/>
    <w:rsid w:val="00580A58"/>
    <w:rsid w:val="00586FDB"/>
    <w:rsid w:val="005936F5"/>
    <w:rsid w:val="005973E6"/>
    <w:rsid w:val="005A1278"/>
    <w:rsid w:val="005B49EF"/>
    <w:rsid w:val="005C28FF"/>
    <w:rsid w:val="005C4E99"/>
    <w:rsid w:val="005C759F"/>
    <w:rsid w:val="005E203E"/>
    <w:rsid w:val="005F5B71"/>
    <w:rsid w:val="00605E88"/>
    <w:rsid w:val="006167ED"/>
    <w:rsid w:val="00622D7A"/>
    <w:rsid w:val="00623659"/>
    <w:rsid w:val="00626129"/>
    <w:rsid w:val="00632501"/>
    <w:rsid w:val="00632A33"/>
    <w:rsid w:val="006368CF"/>
    <w:rsid w:val="0063720B"/>
    <w:rsid w:val="006420F7"/>
    <w:rsid w:val="00642149"/>
    <w:rsid w:val="00643CE4"/>
    <w:rsid w:val="006479DF"/>
    <w:rsid w:val="00660DCB"/>
    <w:rsid w:val="006719A0"/>
    <w:rsid w:val="006870E2"/>
    <w:rsid w:val="00687102"/>
    <w:rsid w:val="006962B2"/>
    <w:rsid w:val="006A5157"/>
    <w:rsid w:val="006A6F1A"/>
    <w:rsid w:val="006A7DF2"/>
    <w:rsid w:val="006B1F02"/>
    <w:rsid w:val="006B71F2"/>
    <w:rsid w:val="006B7945"/>
    <w:rsid w:val="006C64B6"/>
    <w:rsid w:val="006C6A25"/>
    <w:rsid w:val="006D082A"/>
    <w:rsid w:val="006D3B82"/>
    <w:rsid w:val="006D4079"/>
    <w:rsid w:val="006D53A0"/>
    <w:rsid w:val="006F15B4"/>
    <w:rsid w:val="006F3829"/>
    <w:rsid w:val="007041A3"/>
    <w:rsid w:val="00713999"/>
    <w:rsid w:val="007173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57ECF"/>
    <w:rsid w:val="00867574"/>
    <w:rsid w:val="008743E6"/>
    <w:rsid w:val="00874845"/>
    <w:rsid w:val="00874C52"/>
    <w:rsid w:val="008806AC"/>
    <w:rsid w:val="008814E2"/>
    <w:rsid w:val="00885C6C"/>
    <w:rsid w:val="00891627"/>
    <w:rsid w:val="008A47FE"/>
    <w:rsid w:val="008C271F"/>
    <w:rsid w:val="008C3F69"/>
    <w:rsid w:val="008C45A3"/>
    <w:rsid w:val="008D0F9C"/>
    <w:rsid w:val="008E4B27"/>
    <w:rsid w:val="008E698E"/>
    <w:rsid w:val="008F1CFB"/>
    <w:rsid w:val="008F2627"/>
    <w:rsid w:val="008F39E3"/>
    <w:rsid w:val="008F5ECF"/>
    <w:rsid w:val="009006A4"/>
    <w:rsid w:val="0090110D"/>
    <w:rsid w:val="00907B4A"/>
    <w:rsid w:val="00911D80"/>
    <w:rsid w:val="00926284"/>
    <w:rsid w:val="00930250"/>
    <w:rsid w:val="009321AA"/>
    <w:rsid w:val="00932E08"/>
    <w:rsid w:val="0093565B"/>
    <w:rsid w:val="009455E7"/>
    <w:rsid w:val="00955345"/>
    <w:rsid w:val="0095643F"/>
    <w:rsid w:val="0096273B"/>
    <w:rsid w:val="00963C20"/>
    <w:rsid w:val="009645B6"/>
    <w:rsid w:val="009704E6"/>
    <w:rsid w:val="00977CF6"/>
    <w:rsid w:val="00981A53"/>
    <w:rsid w:val="009836CF"/>
    <w:rsid w:val="009837BD"/>
    <w:rsid w:val="00983C8C"/>
    <w:rsid w:val="009A53AA"/>
    <w:rsid w:val="009A72CB"/>
    <w:rsid w:val="009B421D"/>
    <w:rsid w:val="009B6229"/>
    <w:rsid w:val="009B71EE"/>
    <w:rsid w:val="009C17A9"/>
    <w:rsid w:val="009C7639"/>
    <w:rsid w:val="009D13FA"/>
    <w:rsid w:val="009D6DFF"/>
    <w:rsid w:val="009E2F64"/>
    <w:rsid w:val="00A05A5B"/>
    <w:rsid w:val="00A05E7A"/>
    <w:rsid w:val="00A05EC4"/>
    <w:rsid w:val="00A066FB"/>
    <w:rsid w:val="00A1238C"/>
    <w:rsid w:val="00A144AE"/>
    <w:rsid w:val="00A371E3"/>
    <w:rsid w:val="00A52C71"/>
    <w:rsid w:val="00A53A6C"/>
    <w:rsid w:val="00A5550F"/>
    <w:rsid w:val="00A57075"/>
    <w:rsid w:val="00A64C86"/>
    <w:rsid w:val="00A82566"/>
    <w:rsid w:val="00A8634D"/>
    <w:rsid w:val="00A91AEF"/>
    <w:rsid w:val="00A9254C"/>
    <w:rsid w:val="00A9685B"/>
    <w:rsid w:val="00AA1C21"/>
    <w:rsid w:val="00AB29E7"/>
    <w:rsid w:val="00AB322A"/>
    <w:rsid w:val="00AB755C"/>
    <w:rsid w:val="00AD222B"/>
    <w:rsid w:val="00AE4E3F"/>
    <w:rsid w:val="00AF5FF7"/>
    <w:rsid w:val="00B05412"/>
    <w:rsid w:val="00B109DB"/>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043C"/>
    <w:rsid w:val="00B83972"/>
    <w:rsid w:val="00B8751C"/>
    <w:rsid w:val="00B91F3C"/>
    <w:rsid w:val="00B948E0"/>
    <w:rsid w:val="00BA089F"/>
    <w:rsid w:val="00BA13ED"/>
    <w:rsid w:val="00BA2E57"/>
    <w:rsid w:val="00BA4376"/>
    <w:rsid w:val="00BA585E"/>
    <w:rsid w:val="00BA7700"/>
    <w:rsid w:val="00BB417B"/>
    <w:rsid w:val="00BB4745"/>
    <w:rsid w:val="00BC4BAC"/>
    <w:rsid w:val="00BC74A9"/>
    <w:rsid w:val="00BD30EB"/>
    <w:rsid w:val="00BF5EE5"/>
    <w:rsid w:val="00C214B6"/>
    <w:rsid w:val="00C222FD"/>
    <w:rsid w:val="00C348A2"/>
    <w:rsid w:val="00C37B65"/>
    <w:rsid w:val="00C45AE2"/>
    <w:rsid w:val="00C47973"/>
    <w:rsid w:val="00C5448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05AF"/>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915B1"/>
    <w:rsid w:val="00DA63F4"/>
    <w:rsid w:val="00DA666C"/>
    <w:rsid w:val="00DB1FBF"/>
    <w:rsid w:val="00DB46A1"/>
    <w:rsid w:val="00DB798B"/>
    <w:rsid w:val="00DD50DC"/>
    <w:rsid w:val="00DD5A04"/>
    <w:rsid w:val="00DE20B4"/>
    <w:rsid w:val="00DE2AD7"/>
    <w:rsid w:val="00DE3633"/>
    <w:rsid w:val="00DE5E8C"/>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96A42"/>
    <w:rsid w:val="00EB17BD"/>
    <w:rsid w:val="00EB5194"/>
    <w:rsid w:val="00EE1508"/>
    <w:rsid w:val="00EE2053"/>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28E1"/>
    <w:rsid w:val="00F94013"/>
    <w:rsid w:val="00F97E8C"/>
    <w:rsid w:val="00FA7784"/>
    <w:rsid w:val="00FB0047"/>
    <w:rsid w:val="00FC04A6"/>
    <w:rsid w:val="00FC0F30"/>
    <w:rsid w:val="00FC37F0"/>
    <w:rsid w:val="00FC6E62"/>
    <w:rsid w:val="00FE0800"/>
    <w:rsid w:val="00FE2E3A"/>
    <w:rsid w:val="00FE34EB"/>
    <w:rsid w:val="00FE59E2"/>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CFBF9-A710-404E-8AF1-ECA36706C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6084</Words>
  <Characters>34682</Characters>
  <Application>Microsoft Office Word</Application>
  <DocSecurity>0</DocSecurity>
  <Lines>289</Lines>
  <Paragraphs>81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40685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2022-06-13T10:12:00Z</dcterms:created>
  <dcterms:modified xsi:type="dcterms:W3CDTF">2023-03-23T07:28:00Z</dcterms:modified>
</cp:coreProperties>
</file>